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86106B" w14:textId="77777777" w:rsidR="001149FA" w:rsidRPr="001149FA" w:rsidRDefault="001149FA" w:rsidP="001149FA">
      <w:pPr>
        <w:pStyle w:val="1"/>
      </w:pPr>
      <w:bookmarkStart w:id="0" w:name="_Toc445282161"/>
      <w:r w:rsidRPr="001149FA">
        <w:t>Реестр изменений</w:t>
      </w:r>
      <w:bookmarkEnd w:id="0"/>
      <w:r w:rsidRPr="001149FA">
        <w:t xml:space="preserve"> 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414"/>
        <w:gridCol w:w="1988"/>
        <w:gridCol w:w="992"/>
        <w:gridCol w:w="1134"/>
        <w:gridCol w:w="1843"/>
        <w:gridCol w:w="2551"/>
      </w:tblGrid>
      <w:tr w:rsidR="001149FA" w:rsidRPr="001149FA" w14:paraId="3DB03B91" w14:textId="77777777" w:rsidTr="001149FA">
        <w:tc>
          <w:tcPr>
            <w:tcW w:w="534" w:type="dxa"/>
            <w:shd w:val="clear" w:color="auto" w:fill="F2F2F2"/>
          </w:tcPr>
          <w:p w14:paraId="6D30D8B2" w14:textId="77777777" w:rsidR="001149FA" w:rsidRPr="001149FA" w:rsidRDefault="001149FA" w:rsidP="001149FA">
            <w:pPr>
              <w:pStyle w:val="a3"/>
            </w:pPr>
            <w:r w:rsidRPr="001149FA">
              <w:t>№ п.п</w:t>
            </w:r>
          </w:p>
        </w:tc>
        <w:tc>
          <w:tcPr>
            <w:tcW w:w="1414" w:type="dxa"/>
            <w:shd w:val="clear" w:color="auto" w:fill="F2F2F2"/>
          </w:tcPr>
          <w:p w14:paraId="05F62060" w14:textId="77777777" w:rsidR="001149FA" w:rsidRPr="001149FA" w:rsidRDefault="001149FA" w:rsidP="001149FA">
            <w:pPr>
              <w:pStyle w:val="a3"/>
            </w:pPr>
            <w:r w:rsidRPr="001149FA">
              <w:t>Версия документа</w:t>
            </w:r>
          </w:p>
        </w:tc>
        <w:tc>
          <w:tcPr>
            <w:tcW w:w="1988" w:type="dxa"/>
            <w:shd w:val="clear" w:color="auto" w:fill="F2F2F2"/>
          </w:tcPr>
          <w:p w14:paraId="4E44B227" w14:textId="77777777" w:rsidR="001149FA" w:rsidRPr="001149FA" w:rsidRDefault="001149FA" w:rsidP="001149FA">
            <w:pPr>
              <w:pStyle w:val="a3"/>
            </w:pPr>
            <w:r w:rsidRPr="001149FA">
              <w:t>Описание изменений</w:t>
            </w:r>
          </w:p>
        </w:tc>
        <w:tc>
          <w:tcPr>
            <w:tcW w:w="992" w:type="dxa"/>
            <w:shd w:val="clear" w:color="auto" w:fill="F2F2F2"/>
          </w:tcPr>
          <w:p w14:paraId="3C73739C" w14:textId="77777777" w:rsidR="001149FA" w:rsidRPr="001149FA" w:rsidRDefault="001149FA" w:rsidP="001149FA">
            <w:pPr>
              <w:pStyle w:val="a3"/>
            </w:pPr>
            <w:r w:rsidRPr="001149FA">
              <w:t>Тип сообщения</w:t>
            </w:r>
          </w:p>
        </w:tc>
        <w:tc>
          <w:tcPr>
            <w:tcW w:w="1134" w:type="dxa"/>
            <w:shd w:val="clear" w:color="auto" w:fill="F2F2F2"/>
          </w:tcPr>
          <w:p w14:paraId="342701A9" w14:textId="77777777" w:rsidR="001149FA" w:rsidRPr="001149FA" w:rsidRDefault="001149FA" w:rsidP="001149FA">
            <w:pPr>
              <w:pStyle w:val="a3"/>
            </w:pPr>
            <w:r w:rsidRPr="001149FA">
              <w:t>Блок/поле в сообщении</w:t>
            </w:r>
          </w:p>
        </w:tc>
        <w:tc>
          <w:tcPr>
            <w:tcW w:w="1843" w:type="dxa"/>
            <w:shd w:val="clear" w:color="auto" w:fill="F2F2F2"/>
          </w:tcPr>
          <w:p w14:paraId="57779000" w14:textId="77777777" w:rsidR="001149FA" w:rsidRPr="001149FA" w:rsidRDefault="001149FA" w:rsidP="001149FA">
            <w:pPr>
              <w:pStyle w:val="a3"/>
            </w:pPr>
            <w:r w:rsidRPr="001149FA">
              <w:t>Новое значение</w:t>
            </w:r>
          </w:p>
        </w:tc>
        <w:tc>
          <w:tcPr>
            <w:tcW w:w="2551" w:type="dxa"/>
            <w:shd w:val="clear" w:color="auto" w:fill="F2F2F2"/>
          </w:tcPr>
          <w:p w14:paraId="20DC4783" w14:textId="77777777" w:rsidR="001149FA" w:rsidRPr="001149FA" w:rsidRDefault="001149FA" w:rsidP="001149FA">
            <w:pPr>
              <w:pStyle w:val="a3"/>
            </w:pPr>
            <w:r w:rsidRPr="001149FA">
              <w:t>Старое значение</w:t>
            </w:r>
          </w:p>
        </w:tc>
      </w:tr>
      <w:tr w:rsidR="001149FA" w:rsidRPr="001149FA" w14:paraId="653A20CF" w14:textId="77777777" w:rsidTr="001149FA">
        <w:tc>
          <w:tcPr>
            <w:tcW w:w="534" w:type="dxa"/>
            <w:shd w:val="clear" w:color="auto" w:fill="auto"/>
          </w:tcPr>
          <w:p w14:paraId="2CE9EE63" w14:textId="77777777" w:rsidR="001149FA" w:rsidRPr="001149FA" w:rsidRDefault="001149FA" w:rsidP="001149FA">
            <w:pPr>
              <w:pStyle w:val="a7"/>
            </w:pPr>
            <w:r w:rsidRPr="001149FA">
              <w:t>1</w:t>
            </w:r>
          </w:p>
        </w:tc>
        <w:tc>
          <w:tcPr>
            <w:tcW w:w="1414" w:type="dxa"/>
            <w:shd w:val="clear" w:color="auto" w:fill="auto"/>
          </w:tcPr>
          <w:p w14:paraId="256B1519" w14:textId="4F71CA49" w:rsidR="001149FA" w:rsidRPr="001149FA" w:rsidRDefault="001149FA" w:rsidP="001149FA">
            <w:pPr>
              <w:pStyle w:val="a7"/>
            </w:pPr>
          </w:p>
        </w:tc>
        <w:tc>
          <w:tcPr>
            <w:tcW w:w="1988" w:type="dxa"/>
            <w:shd w:val="clear" w:color="auto" w:fill="auto"/>
          </w:tcPr>
          <w:p w14:paraId="18151E5A" w14:textId="4FD592E9" w:rsidR="001149FA" w:rsidRPr="001149FA" w:rsidRDefault="001149FA" w:rsidP="001149FA">
            <w:pPr>
              <w:pStyle w:val="a7"/>
            </w:pPr>
          </w:p>
        </w:tc>
        <w:tc>
          <w:tcPr>
            <w:tcW w:w="992" w:type="dxa"/>
            <w:shd w:val="clear" w:color="auto" w:fill="auto"/>
          </w:tcPr>
          <w:p w14:paraId="7D3A13FF" w14:textId="6F3498C4" w:rsidR="001149FA" w:rsidRPr="001149FA" w:rsidRDefault="001149FA" w:rsidP="001149FA">
            <w:pPr>
              <w:pStyle w:val="a7"/>
            </w:pPr>
          </w:p>
        </w:tc>
        <w:tc>
          <w:tcPr>
            <w:tcW w:w="1134" w:type="dxa"/>
            <w:shd w:val="clear" w:color="auto" w:fill="auto"/>
          </w:tcPr>
          <w:p w14:paraId="381E0B68" w14:textId="0E124D85" w:rsidR="001149FA" w:rsidRPr="001149FA" w:rsidRDefault="001149FA" w:rsidP="001149FA">
            <w:pPr>
              <w:pStyle w:val="a7"/>
            </w:pPr>
          </w:p>
        </w:tc>
        <w:tc>
          <w:tcPr>
            <w:tcW w:w="1843" w:type="dxa"/>
            <w:shd w:val="clear" w:color="auto" w:fill="auto"/>
          </w:tcPr>
          <w:p w14:paraId="73A872AA" w14:textId="23444B87" w:rsidR="001149FA" w:rsidRPr="001149FA" w:rsidRDefault="001149FA" w:rsidP="001149FA">
            <w:pPr>
              <w:pStyle w:val="a7"/>
            </w:pPr>
          </w:p>
        </w:tc>
        <w:tc>
          <w:tcPr>
            <w:tcW w:w="2551" w:type="dxa"/>
            <w:shd w:val="clear" w:color="auto" w:fill="auto"/>
          </w:tcPr>
          <w:p w14:paraId="2043D474" w14:textId="01D353D9" w:rsidR="001149FA" w:rsidRPr="001149FA" w:rsidRDefault="001149FA" w:rsidP="001149FA">
            <w:pPr>
              <w:pStyle w:val="a7"/>
            </w:pPr>
          </w:p>
        </w:tc>
      </w:tr>
      <w:tr w:rsidR="001149FA" w:rsidRPr="001149FA" w14:paraId="31BA8DD5" w14:textId="77777777" w:rsidTr="001149FA">
        <w:tc>
          <w:tcPr>
            <w:tcW w:w="534" w:type="dxa"/>
            <w:shd w:val="clear" w:color="auto" w:fill="auto"/>
          </w:tcPr>
          <w:p w14:paraId="020987A9" w14:textId="77777777" w:rsidR="001149FA" w:rsidRPr="001149FA" w:rsidRDefault="001149FA" w:rsidP="001149FA">
            <w:pPr>
              <w:pStyle w:val="a7"/>
              <w:rPr>
                <w:lang w:val="en-US"/>
              </w:rPr>
            </w:pPr>
            <w:r w:rsidRPr="001149FA">
              <w:rPr>
                <w:lang w:val="en-US"/>
              </w:rPr>
              <w:t>2</w:t>
            </w:r>
          </w:p>
        </w:tc>
        <w:tc>
          <w:tcPr>
            <w:tcW w:w="1414" w:type="dxa"/>
            <w:shd w:val="clear" w:color="auto" w:fill="auto"/>
          </w:tcPr>
          <w:p w14:paraId="42A6056F" w14:textId="7B448B0A" w:rsidR="001149FA" w:rsidRPr="001149FA" w:rsidRDefault="001149FA" w:rsidP="001149FA">
            <w:pPr>
              <w:pStyle w:val="a7"/>
            </w:pPr>
          </w:p>
        </w:tc>
        <w:tc>
          <w:tcPr>
            <w:tcW w:w="1988" w:type="dxa"/>
            <w:shd w:val="clear" w:color="auto" w:fill="auto"/>
          </w:tcPr>
          <w:p w14:paraId="762B3F27" w14:textId="00A2A946" w:rsidR="001149FA" w:rsidRPr="001149FA" w:rsidRDefault="001149FA" w:rsidP="001149FA">
            <w:pPr>
              <w:pStyle w:val="a7"/>
            </w:pPr>
          </w:p>
        </w:tc>
        <w:tc>
          <w:tcPr>
            <w:tcW w:w="992" w:type="dxa"/>
            <w:shd w:val="clear" w:color="auto" w:fill="auto"/>
          </w:tcPr>
          <w:p w14:paraId="7422A51D" w14:textId="143998AC" w:rsidR="001149FA" w:rsidRPr="001149FA" w:rsidRDefault="001149FA" w:rsidP="001149FA">
            <w:pPr>
              <w:pStyle w:val="a7"/>
            </w:pPr>
          </w:p>
        </w:tc>
        <w:tc>
          <w:tcPr>
            <w:tcW w:w="1134" w:type="dxa"/>
            <w:shd w:val="clear" w:color="auto" w:fill="auto"/>
          </w:tcPr>
          <w:p w14:paraId="702543BE" w14:textId="16BE0E5C" w:rsidR="001149FA" w:rsidRPr="001149FA" w:rsidRDefault="001149FA" w:rsidP="001149FA">
            <w:pPr>
              <w:pStyle w:val="a7"/>
              <w:rPr>
                <w:lang w:val="en-US"/>
              </w:rPr>
            </w:pPr>
          </w:p>
        </w:tc>
        <w:tc>
          <w:tcPr>
            <w:tcW w:w="1843" w:type="dxa"/>
            <w:shd w:val="clear" w:color="auto" w:fill="auto"/>
          </w:tcPr>
          <w:p w14:paraId="60A4B3C0" w14:textId="5B6A43F6" w:rsidR="001149FA" w:rsidRPr="001149FA" w:rsidRDefault="001149FA" w:rsidP="001149FA">
            <w:pPr>
              <w:pStyle w:val="a7"/>
            </w:pPr>
          </w:p>
        </w:tc>
        <w:tc>
          <w:tcPr>
            <w:tcW w:w="2551" w:type="dxa"/>
            <w:shd w:val="clear" w:color="auto" w:fill="auto"/>
          </w:tcPr>
          <w:p w14:paraId="2990C3F6" w14:textId="77777777" w:rsidR="001149FA" w:rsidRPr="001149FA" w:rsidRDefault="001149FA" w:rsidP="001149FA">
            <w:pPr>
              <w:pStyle w:val="a7"/>
            </w:pPr>
          </w:p>
        </w:tc>
      </w:tr>
      <w:tr w:rsidR="001149FA" w:rsidRPr="001149FA" w14:paraId="7FB0AAF3" w14:textId="77777777" w:rsidTr="001149FA">
        <w:tc>
          <w:tcPr>
            <w:tcW w:w="534" w:type="dxa"/>
            <w:shd w:val="clear" w:color="auto" w:fill="auto"/>
          </w:tcPr>
          <w:p w14:paraId="5CDFF992" w14:textId="77777777" w:rsidR="001149FA" w:rsidRPr="001149FA" w:rsidRDefault="001149FA" w:rsidP="001149FA">
            <w:pPr>
              <w:pStyle w:val="a7"/>
              <w:rPr>
                <w:lang w:val="en-US"/>
              </w:rPr>
            </w:pPr>
            <w:r w:rsidRPr="001149FA">
              <w:rPr>
                <w:lang w:val="en-US"/>
              </w:rPr>
              <w:t>3</w:t>
            </w:r>
          </w:p>
        </w:tc>
        <w:tc>
          <w:tcPr>
            <w:tcW w:w="1414" w:type="dxa"/>
            <w:shd w:val="clear" w:color="auto" w:fill="auto"/>
          </w:tcPr>
          <w:p w14:paraId="17764409" w14:textId="22E9C6C8" w:rsidR="001149FA" w:rsidRPr="001149FA" w:rsidRDefault="001149FA" w:rsidP="001149FA">
            <w:pPr>
              <w:pStyle w:val="a7"/>
              <w:rPr>
                <w:lang w:val="en-US"/>
              </w:rPr>
            </w:pPr>
          </w:p>
        </w:tc>
        <w:tc>
          <w:tcPr>
            <w:tcW w:w="1988" w:type="dxa"/>
            <w:shd w:val="clear" w:color="auto" w:fill="auto"/>
          </w:tcPr>
          <w:p w14:paraId="2F1CD99F" w14:textId="502B29A7" w:rsidR="001149FA" w:rsidRPr="001149FA" w:rsidRDefault="001149FA" w:rsidP="001149FA">
            <w:pPr>
              <w:pStyle w:val="a7"/>
            </w:pPr>
          </w:p>
        </w:tc>
        <w:tc>
          <w:tcPr>
            <w:tcW w:w="992" w:type="dxa"/>
            <w:shd w:val="clear" w:color="auto" w:fill="auto"/>
          </w:tcPr>
          <w:p w14:paraId="00D58620" w14:textId="655D87AF" w:rsidR="001149FA" w:rsidRPr="001149FA" w:rsidRDefault="001149FA" w:rsidP="001149FA">
            <w:pPr>
              <w:pStyle w:val="a7"/>
            </w:pPr>
          </w:p>
        </w:tc>
        <w:tc>
          <w:tcPr>
            <w:tcW w:w="1134" w:type="dxa"/>
            <w:shd w:val="clear" w:color="auto" w:fill="auto"/>
          </w:tcPr>
          <w:p w14:paraId="1A87398B" w14:textId="2B909980" w:rsidR="001149FA" w:rsidRPr="001149FA" w:rsidRDefault="001149FA" w:rsidP="001149FA">
            <w:pPr>
              <w:pStyle w:val="a7"/>
              <w:rPr>
                <w:lang w:val="en-US"/>
              </w:rPr>
            </w:pPr>
          </w:p>
        </w:tc>
        <w:tc>
          <w:tcPr>
            <w:tcW w:w="1843" w:type="dxa"/>
            <w:shd w:val="clear" w:color="auto" w:fill="auto"/>
          </w:tcPr>
          <w:p w14:paraId="50B73AA6" w14:textId="0F96E9B6" w:rsidR="001149FA" w:rsidRPr="001149FA" w:rsidRDefault="001149FA" w:rsidP="001149FA">
            <w:pPr>
              <w:pStyle w:val="a7"/>
              <w:rPr>
                <w:lang w:val="en-US"/>
              </w:rPr>
            </w:pPr>
          </w:p>
        </w:tc>
        <w:tc>
          <w:tcPr>
            <w:tcW w:w="2551" w:type="dxa"/>
            <w:shd w:val="clear" w:color="auto" w:fill="auto"/>
          </w:tcPr>
          <w:p w14:paraId="2051DDA4" w14:textId="77777777" w:rsidR="001149FA" w:rsidRPr="001149FA" w:rsidRDefault="001149FA" w:rsidP="001149FA">
            <w:pPr>
              <w:pStyle w:val="a7"/>
              <w:rPr>
                <w:lang w:val="en-US"/>
              </w:rPr>
            </w:pPr>
          </w:p>
        </w:tc>
      </w:tr>
    </w:tbl>
    <w:p w14:paraId="67309474" w14:textId="77777777" w:rsidR="001149FA" w:rsidRDefault="001149FA" w:rsidP="008A44AD">
      <w:pPr>
        <w:numPr>
          <w:ilvl w:val="0"/>
          <w:numId w:val="0"/>
        </w:numPr>
        <w:tabs>
          <w:tab w:val="num" w:pos="0"/>
        </w:tabs>
        <w:ind w:left="432" w:hanging="432"/>
        <w:jc w:val="left"/>
      </w:pPr>
    </w:p>
    <w:p w14:paraId="68FB82E9" w14:textId="77777777" w:rsidR="00466845" w:rsidRDefault="001149FA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TOC \o "1-3" \h \z \u </w:instrText>
      </w:r>
      <w:r>
        <w:rPr>
          <w:lang w:val="en-US"/>
        </w:rPr>
        <w:fldChar w:fldCharType="separate"/>
      </w:r>
      <w:hyperlink w:anchor="_Toc445282161" w:history="1">
        <w:r w:rsidR="00466845" w:rsidRPr="00FF1074">
          <w:rPr>
            <w:rStyle w:val="af6"/>
            <w:noProof/>
          </w:rPr>
          <w:t>1.</w:t>
        </w:r>
        <w:r w:rsidR="0046684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466845" w:rsidRPr="00FF1074">
          <w:rPr>
            <w:rStyle w:val="af6"/>
            <w:noProof/>
          </w:rPr>
          <w:t>Реестр изменений</w:t>
        </w:r>
        <w:r w:rsidR="00466845">
          <w:rPr>
            <w:noProof/>
            <w:webHidden/>
          </w:rPr>
          <w:tab/>
        </w:r>
        <w:r w:rsidR="00466845">
          <w:rPr>
            <w:noProof/>
            <w:webHidden/>
          </w:rPr>
          <w:fldChar w:fldCharType="begin"/>
        </w:r>
        <w:r w:rsidR="00466845">
          <w:rPr>
            <w:noProof/>
            <w:webHidden/>
          </w:rPr>
          <w:instrText xml:space="preserve"> PAGEREF _Toc445282161 \h </w:instrText>
        </w:r>
        <w:r w:rsidR="00466845">
          <w:rPr>
            <w:noProof/>
            <w:webHidden/>
          </w:rPr>
        </w:r>
        <w:r w:rsidR="00466845">
          <w:rPr>
            <w:noProof/>
            <w:webHidden/>
          </w:rPr>
          <w:fldChar w:fldCharType="separate"/>
        </w:r>
        <w:r w:rsidR="00466845">
          <w:rPr>
            <w:noProof/>
            <w:webHidden/>
          </w:rPr>
          <w:t>1</w:t>
        </w:r>
        <w:r w:rsidR="00466845">
          <w:rPr>
            <w:noProof/>
            <w:webHidden/>
          </w:rPr>
          <w:fldChar w:fldCharType="end"/>
        </w:r>
      </w:hyperlink>
    </w:p>
    <w:p w14:paraId="13DA235A" w14:textId="77777777" w:rsidR="00466845" w:rsidRDefault="00466845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hyperlink w:anchor="_Toc445282162" w:history="1">
        <w:r w:rsidRPr="00FF1074">
          <w:rPr>
            <w:rStyle w:val="af6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Pr="00FF1074">
          <w:rPr>
            <w:rStyle w:val="af6"/>
            <w:noProof/>
          </w:rPr>
          <w:t>Сообщение 564 и 568 о проведении собрания, материалы к собранию, бюллетень.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_Toc445282162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328AED17" w14:textId="77777777" w:rsidR="00466845" w:rsidRDefault="00466845">
      <w:pPr>
        <w:pStyle w:val="2"/>
        <w:rPr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hyperlink w:anchor="_Toc445282163" w:history="1">
        <w:r w:rsidRPr="00FF1074">
          <w:rPr>
            <w:rStyle w:val="af6"/>
            <w:noProof/>
          </w:rPr>
          <w:t>2.1.</w:t>
        </w:r>
        <w:r>
          <w:rPr>
            <w:rFonts w:eastAsiaTheme="minorEastAsia" w:cstheme="minorBidi"/>
            <w:b w:val="0"/>
            <w:bC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Pr="00FF1074">
          <w:rPr>
            <w:rStyle w:val="af6"/>
            <w:noProof/>
          </w:rPr>
          <w:t>Сообщение МТ564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_Toc445282163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16B66A71" w14:textId="77777777" w:rsidR="00466845" w:rsidRDefault="00466845">
      <w:pPr>
        <w:pStyle w:val="2"/>
        <w:rPr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hyperlink w:anchor="_Toc445282164" w:history="1">
        <w:r w:rsidRPr="00FF1074">
          <w:rPr>
            <w:rStyle w:val="af6"/>
            <w:noProof/>
            <w:lang w:val="en-US"/>
          </w:rPr>
          <w:t>2.2.</w:t>
        </w:r>
        <w:r>
          <w:rPr>
            <w:rFonts w:eastAsiaTheme="minorEastAsia" w:cstheme="minorBidi"/>
            <w:b w:val="0"/>
            <w:bC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Pr="00FF1074">
          <w:rPr>
            <w:rStyle w:val="af6"/>
            <w:noProof/>
          </w:rPr>
          <w:t>Сообщение МТ56</w:t>
        </w:r>
        <w:r w:rsidRPr="00FF1074">
          <w:rPr>
            <w:rStyle w:val="af6"/>
            <w:noProof/>
            <w:lang w:val="en-US"/>
          </w:rPr>
          <w:t>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_Toc445282164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F1E37C8" w14:textId="77777777" w:rsidR="00466845" w:rsidRDefault="00466845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hyperlink w:anchor="_Toc445282165" w:history="1">
        <w:r w:rsidRPr="00FF1074">
          <w:rPr>
            <w:rStyle w:val="af6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Pr="00FF1074">
          <w:rPr>
            <w:rStyle w:val="af6"/>
            <w:noProof/>
          </w:rPr>
          <w:t>МТ564 и МТ568. Результаты собрания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_Toc445282165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54EDF7A" w14:textId="77777777" w:rsidR="00466845" w:rsidRDefault="00466845">
      <w:pPr>
        <w:pStyle w:val="2"/>
        <w:rPr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hyperlink w:anchor="_Toc445282166" w:history="1">
        <w:r w:rsidRPr="00FF1074">
          <w:rPr>
            <w:rStyle w:val="af6"/>
            <w:noProof/>
          </w:rPr>
          <w:t>3.1.</w:t>
        </w:r>
        <w:r>
          <w:rPr>
            <w:rFonts w:eastAsiaTheme="minorEastAsia" w:cstheme="minorBidi"/>
            <w:b w:val="0"/>
            <w:bC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Pr="00FF1074">
          <w:rPr>
            <w:rStyle w:val="af6"/>
            <w:noProof/>
          </w:rPr>
          <w:t>МТ564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_Toc445282166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DE033D8" w14:textId="77777777" w:rsidR="00466845" w:rsidRDefault="00466845">
      <w:pPr>
        <w:pStyle w:val="2"/>
        <w:rPr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hyperlink w:anchor="_Toc445282167" w:history="1">
        <w:r w:rsidRPr="00FF1074">
          <w:rPr>
            <w:rStyle w:val="af6"/>
            <w:noProof/>
          </w:rPr>
          <w:t>3.2.</w:t>
        </w:r>
        <w:r>
          <w:rPr>
            <w:rFonts w:eastAsiaTheme="minorEastAsia" w:cstheme="minorBidi"/>
            <w:b w:val="0"/>
            <w:bC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Pr="00FF1074">
          <w:rPr>
            <w:rStyle w:val="af6"/>
            <w:noProof/>
          </w:rPr>
          <w:t>МТ568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_Toc445282167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D31CE4B" w14:textId="77777777" w:rsidR="00466845" w:rsidRDefault="00466845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hyperlink w:anchor="_Toc445282168" w:history="1">
        <w:r w:rsidRPr="00FF1074">
          <w:rPr>
            <w:rStyle w:val="af6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Pr="00FF1074">
          <w:rPr>
            <w:rStyle w:val="af6"/>
            <w:noProof/>
          </w:rPr>
          <w:t>Сообщение МТ564. Отмена собрания.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_Toc445282168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AC3F196" w14:textId="77777777" w:rsidR="00466845" w:rsidRDefault="00466845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hyperlink w:anchor="_Toc445282169" w:history="1">
        <w:r w:rsidRPr="00FF1074">
          <w:rPr>
            <w:rStyle w:val="af6"/>
            <w:noProof/>
          </w:rPr>
          <w:t>5.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Pr="00FF1074">
          <w:rPr>
            <w:rStyle w:val="af6"/>
            <w:noProof/>
          </w:rPr>
          <w:t>Сообщение МТ565. Список лиц ( от номинального держателя)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_Toc445282169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1A17AEE8" w14:textId="77777777" w:rsidR="00466845" w:rsidRDefault="00466845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hyperlink w:anchor="_Toc445282170" w:history="1">
        <w:r w:rsidRPr="00FF1074">
          <w:rPr>
            <w:rStyle w:val="af6"/>
            <w:noProof/>
          </w:rPr>
          <w:t>6.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Pr="00FF1074">
          <w:rPr>
            <w:rStyle w:val="af6"/>
            <w:noProof/>
          </w:rPr>
          <w:t>Сообщение МТ565. О волеизъявлении лица (от номинального держателя)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_Toc445282170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199DC297" w14:textId="77777777" w:rsidR="00466845" w:rsidRDefault="00466845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hyperlink w:anchor="_Toc445282171" w:history="1">
        <w:r w:rsidRPr="00FF1074">
          <w:rPr>
            <w:rStyle w:val="af6"/>
            <w:noProof/>
          </w:rPr>
          <w:t>7.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Pr="00FF1074">
          <w:rPr>
            <w:rStyle w:val="af6"/>
            <w:noProof/>
          </w:rPr>
          <w:t>О волеизъявлении лица – Владельца счета в НРД или номинального держателя.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_Toc445282171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543ED932" w14:textId="77777777" w:rsidR="00466845" w:rsidRDefault="00466845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hyperlink w:anchor="_Toc445282172" w:history="1">
        <w:r w:rsidRPr="00FF1074">
          <w:rPr>
            <w:rStyle w:val="af6"/>
            <w:noProof/>
          </w:rPr>
          <w:t>8.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Pr="00FF1074">
          <w:rPr>
            <w:rStyle w:val="af6"/>
            <w:noProof/>
          </w:rPr>
          <w:t>Сообщение МТ565. Об ограничении прав (от номинального держателя)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_Toc445282172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0A1F31CD" w14:textId="77777777" w:rsidR="00466845" w:rsidRDefault="00466845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hyperlink w:anchor="_Toc445282173" w:history="1">
        <w:r w:rsidRPr="00FF1074">
          <w:rPr>
            <w:rStyle w:val="af6"/>
            <w:noProof/>
          </w:rPr>
          <w:t>9.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Pr="00FF1074">
          <w:rPr>
            <w:rStyle w:val="af6"/>
            <w:noProof/>
          </w:rPr>
          <w:t>Сообщение МТ565. Исключение из списка (от номинального держателя)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_Toc445282173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69C648C2" w14:textId="77777777" w:rsidR="00466845" w:rsidRDefault="00466845">
      <w:pPr>
        <w:pStyle w:val="11"/>
        <w:tabs>
          <w:tab w:val="left" w:pos="72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hyperlink w:anchor="_Toc445282174" w:history="1">
        <w:r w:rsidRPr="00FF1074">
          <w:rPr>
            <w:rStyle w:val="af6"/>
            <w:noProof/>
          </w:rPr>
          <w:t>10.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Pr="00FF1074">
          <w:rPr>
            <w:rStyle w:val="af6"/>
            <w:noProof/>
          </w:rPr>
          <w:t>Сообщение МТ567. Статус головного депозитария COMP (</w:t>
        </w:r>
        <w:r w:rsidRPr="00FF1074">
          <w:rPr>
            <w:rStyle w:val="af6"/>
            <w:noProof/>
            <w:lang w:val="en-US"/>
          </w:rPr>
          <w:t>PACK</w:t>
        </w:r>
        <w:r w:rsidRPr="00FF1074">
          <w:rPr>
            <w:rStyle w:val="af6"/>
            <w:noProof/>
          </w:rPr>
          <w:t>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_Toc445282174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76E218A9" w14:textId="77777777" w:rsidR="00466845" w:rsidRDefault="00466845">
      <w:pPr>
        <w:pStyle w:val="11"/>
        <w:tabs>
          <w:tab w:val="left" w:pos="72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hyperlink w:anchor="_Toc445282175" w:history="1">
        <w:r w:rsidRPr="00FF1074">
          <w:rPr>
            <w:rStyle w:val="af6"/>
            <w:noProof/>
          </w:rPr>
          <w:t>11.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Pr="00FF1074">
          <w:rPr>
            <w:rStyle w:val="af6"/>
            <w:noProof/>
          </w:rPr>
          <w:t xml:space="preserve">Сообщение МТ567. Статус головного депозитария </w:t>
        </w:r>
        <w:r w:rsidRPr="00FF1074">
          <w:rPr>
            <w:rStyle w:val="af6"/>
            <w:noProof/>
            <w:lang w:val="en-US"/>
          </w:rPr>
          <w:t>REJT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_Toc445282175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5AD8F198" w14:textId="77777777" w:rsidR="00466845" w:rsidRDefault="00466845">
      <w:pPr>
        <w:pStyle w:val="11"/>
        <w:tabs>
          <w:tab w:val="left" w:pos="72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hyperlink w:anchor="_Toc445282176" w:history="1">
        <w:r w:rsidRPr="00FF1074">
          <w:rPr>
            <w:rStyle w:val="af6"/>
            <w:noProof/>
          </w:rPr>
          <w:t>12.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Pr="00FF1074">
          <w:rPr>
            <w:rStyle w:val="af6"/>
            <w:noProof/>
          </w:rPr>
          <w:t xml:space="preserve">Сообщение МТ567. Статус НРД </w:t>
        </w:r>
        <w:r w:rsidRPr="00FF1074">
          <w:rPr>
            <w:rStyle w:val="af6"/>
            <w:noProof/>
            <w:lang w:val="en-US"/>
          </w:rPr>
          <w:t>PEND</w:t>
        </w:r>
        <w:r w:rsidRPr="00FF1074">
          <w:rPr>
            <w:rStyle w:val="af6"/>
            <w:noProof/>
          </w:rPr>
          <w:t>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_Toc445282176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4FB94B21" w14:textId="77777777" w:rsidR="00466845" w:rsidRDefault="00466845">
      <w:pPr>
        <w:pStyle w:val="11"/>
        <w:tabs>
          <w:tab w:val="left" w:pos="72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hyperlink w:anchor="_Toc445282177" w:history="1">
        <w:r w:rsidRPr="00FF1074">
          <w:rPr>
            <w:rStyle w:val="af6"/>
            <w:noProof/>
          </w:rPr>
          <w:t>13.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Pr="00FF1074">
          <w:rPr>
            <w:rStyle w:val="af6"/>
            <w:noProof/>
          </w:rPr>
          <w:t xml:space="preserve">Сообщение МТ567. Статус НРД </w:t>
        </w:r>
        <w:r w:rsidRPr="00FF1074">
          <w:rPr>
            <w:rStyle w:val="af6"/>
            <w:noProof/>
            <w:lang w:val="en-US"/>
          </w:rPr>
          <w:t>REJT</w:t>
        </w:r>
        <w:r w:rsidRPr="00FF1074">
          <w:rPr>
            <w:rStyle w:val="af6"/>
            <w:noProof/>
          </w:rPr>
          <w:t>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_Toc445282177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128414F2" w14:textId="77777777" w:rsidR="00466845" w:rsidRDefault="00466845">
      <w:pPr>
        <w:pStyle w:val="11"/>
        <w:tabs>
          <w:tab w:val="left" w:pos="72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hyperlink w:anchor="_Toc445282178" w:history="1">
        <w:r w:rsidRPr="00FF1074">
          <w:rPr>
            <w:rStyle w:val="af6"/>
            <w:noProof/>
          </w:rPr>
          <w:t>14.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Pr="00FF1074">
          <w:rPr>
            <w:rStyle w:val="af6"/>
            <w:noProof/>
          </w:rPr>
          <w:t>Сообщение МТ567. Детализированный статус головного депозитария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_Toc445282178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63255D33" w14:textId="77777777" w:rsidR="001149FA" w:rsidRPr="001149FA" w:rsidRDefault="001149FA" w:rsidP="008A44AD">
      <w:pPr>
        <w:numPr>
          <w:ilvl w:val="0"/>
          <w:numId w:val="0"/>
        </w:numPr>
        <w:tabs>
          <w:tab w:val="num" w:pos="0"/>
        </w:tabs>
        <w:ind w:left="432" w:hanging="432"/>
        <w:jc w:val="left"/>
        <w:rPr>
          <w:lang w:val="en-US"/>
        </w:rPr>
      </w:pPr>
      <w:r>
        <w:rPr>
          <w:lang w:val="en-US"/>
        </w:rPr>
        <w:fldChar w:fldCharType="end"/>
      </w:r>
    </w:p>
    <w:p w14:paraId="68C74AC2" w14:textId="2A5D5482" w:rsidR="008A44AD" w:rsidRPr="008A44AD" w:rsidRDefault="008A44AD" w:rsidP="008A44AD">
      <w:pPr>
        <w:pStyle w:val="1"/>
        <w:jc w:val="left"/>
      </w:pPr>
      <w:r w:rsidRPr="001149FA">
        <w:t xml:space="preserve"> </w:t>
      </w:r>
      <w:bookmarkStart w:id="1" w:name="_Toc445282162"/>
      <w:r>
        <w:t xml:space="preserve">Сообщение </w:t>
      </w:r>
      <w:r w:rsidRPr="008A44AD">
        <w:t>564 и 568</w:t>
      </w:r>
      <w:r>
        <w:t xml:space="preserve"> </w:t>
      </w:r>
      <w:r w:rsidRPr="008A44AD">
        <w:t xml:space="preserve">о проведении </w:t>
      </w:r>
      <w:r>
        <w:t xml:space="preserve">собрания, материалы к собранию, </w:t>
      </w:r>
      <w:r w:rsidRPr="008A44AD">
        <w:t>бюллетень</w:t>
      </w:r>
      <w:r>
        <w:t>.</w:t>
      </w:r>
      <w:bookmarkEnd w:id="1"/>
    </w:p>
    <w:p w14:paraId="68ECFF9F" w14:textId="5EFFD088" w:rsidR="00573402" w:rsidRDefault="008A44AD" w:rsidP="008A44AD">
      <w:pPr>
        <w:pStyle w:val="20"/>
      </w:pPr>
      <w:bookmarkStart w:id="2" w:name="_Toc445282163"/>
      <w:r>
        <w:t>Сообщение</w:t>
      </w:r>
      <w:r w:rsidR="00573402" w:rsidRPr="00573402">
        <w:t xml:space="preserve"> МТ564</w:t>
      </w:r>
      <w:bookmarkEnd w:id="2"/>
    </w:p>
    <w:p w14:paraId="5A7F7575" w14:textId="2EBB252B" w:rsidR="00573402" w:rsidRDefault="00573402" w:rsidP="00573402">
      <w:pPr>
        <w:ind w:hanging="6"/>
      </w:pPr>
      <w:r>
        <w:t xml:space="preserve">Легенда: </w:t>
      </w:r>
    </w:p>
    <w:p w14:paraId="25F3D4F6" w14:textId="77777777" w:rsidR="001C2D3F" w:rsidRPr="001C2D3F" w:rsidRDefault="001C2D3F" w:rsidP="001C2D3F">
      <w:pPr>
        <w:ind w:left="0" w:hanging="6"/>
      </w:pPr>
      <w:r w:rsidRPr="001C2D3F">
        <w:t>Планируется проведение собрания облигационеров, КД BMET.</w:t>
      </w:r>
    </w:p>
    <w:p w14:paraId="163DA208" w14:textId="77777777" w:rsidR="001C2D3F" w:rsidRPr="001C2D3F" w:rsidRDefault="001C2D3F" w:rsidP="001C2D3F">
      <w:pPr>
        <w:ind w:left="0" w:hanging="6"/>
      </w:pPr>
      <w:r w:rsidRPr="001C2D3F">
        <w:tab/>
        <w:t xml:space="preserve">  1.07.2016 Головной депозитарий (ГД) присылает в адрес НРД сообщение о планируемом КД, НРД транслирует его депонентам.  </w:t>
      </w:r>
    </w:p>
    <w:p w14:paraId="557DDD61" w14:textId="77777777" w:rsidR="001C2D3F" w:rsidRPr="001C2D3F" w:rsidRDefault="001C2D3F" w:rsidP="001C2D3F">
      <w:pPr>
        <w:ind w:left="0" w:hanging="6"/>
      </w:pPr>
      <w:r w:rsidRPr="001C2D3F">
        <w:tab/>
        <w:t xml:space="preserve">  Референс КД, присвоенный НРД - 000100</w:t>
      </w:r>
    </w:p>
    <w:p w14:paraId="58A2AF39" w14:textId="77777777" w:rsidR="001C2D3F" w:rsidRPr="001C2D3F" w:rsidRDefault="001C2D3F" w:rsidP="001C2D3F">
      <w:pPr>
        <w:ind w:left="0" w:hanging="6"/>
      </w:pPr>
      <w:r w:rsidRPr="001C2D3F">
        <w:tab/>
        <w:t xml:space="preserve">  Дата проведения КД - 11.07.2016. </w:t>
      </w:r>
    </w:p>
    <w:p w14:paraId="0ADBD65B" w14:textId="74290781" w:rsidR="00573402" w:rsidRPr="00573402" w:rsidRDefault="001C2D3F" w:rsidP="001C2D3F">
      <w:pPr>
        <w:ind w:left="0" w:hanging="6"/>
      </w:pPr>
      <w:r w:rsidRPr="001C2D3F">
        <w:tab/>
        <w:t xml:space="preserve">  Дата фиксации - 30.06.2016</w:t>
      </w:r>
    </w:p>
    <w:tbl>
      <w:tblPr>
        <w:tblStyle w:val="af3"/>
        <w:tblW w:w="0" w:type="auto"/>
        <w:tblInd w:w="432" w:type="dxa"/>
        <w:tblLook w:val="04A0" w:firstRow="1" w:lastRow="0" w:firstColumn="1" w:lastColumn="0" w:noHBand="0" w:noVBand="1"/>
      </w:tblPr>
      <w:tblGrid>
        <w:gridCol w:w="4638"/>
        <w:gridCol w:w="5386"/>
      </w:tblGrid>
      <w:tr w:rsidR="00D0063C" w14:paraId="2D955324" w14:textId="77777777" w:rsidTr="00573402">
        <w:tc>
          <w:tcPr>
            <w:tcW w:w="4638" w:type="dxa"/>
            <w:shd w:val="clear" w:color="auto" w:fill="F2F2F2" w:themeFill="background1" w:themeFillShade="F2"/>
          </w:tcPr>
          <w:p w14:paraId="7AA259D4" w14:textId="1FA37887" w:rsidR="00D0063C" w:rsidRPr="00445088" w:rsidRDefault="00573402" w:rsidP="00573402">
            <w:pPr>
              <w:pStyle w:val="a3"/>
            </w:pPr>
            <w:r>
              <w:t>Пример сообщения</w:t>
            </w:r>
          </w:p>
        </w:tc>
        <w:tc>
          <w:tcPr>
            <w:tcW w:w="5386" w:type="dxa"/>
            <w:shd w:val="clear" w:color="auto" w:fill="F2F2F2" w:themeFill="background1" w:themeFillShade="F2"/>
          </w:tcPr>
          <w:p w14:paraId="415D265B" w14:textId="4CC70E58" w:rsidR="00D0063C" w:rsidRDefault="00573402" w:rsidP="00573402">
            <w:pPr>
              <w:pStyle w:val="a3"/>
            </w:pPr>
            <w:r>
              <w:t>Комментарии</w:t>
            </w:r>
          </w:p>
        </w:tc>
      </w:tr>
      <w:tr w:rsidR="00F72221" w14:paraId="4AF7D865" w14:textId="77777777" w:rsidTr="00573402">
        <w:tc>
          <w:tcPr>
            <w:tcW w:w="4638" w:type="dxa"/>
          </w:tcPr>
          <w:p w14:paraId="54A35D00" w14:textId="69F5B690" w:rsidR="00F72221" w:rsidRPr="00445088" w:rsidRDefault="00F72221" w:rsidP="00083901">
            <w:pPr>
              <w:ind w:left="-6" w:firstLine="6"/>
            </w:pPr>
            <w:r w:rsidRPr="00B21DB5">
              <w:t>:16R:GENL</w:t>
            </w:r>
          </w:p>
        </w:tc>
        <w:tc>
          <w:tcPr>
            <w:tcW w:w="5386" w:type="dxa"/>
          </w:tcPr>
          <w:p w14:paraId="1A33A96F" w14:textId="77777777" w:rsidR="00F72221" w:rsidRDefault="00F72221" w:rsidP="00083901">
            <w:pPr>
              <w:ind w:left="-6" w:firstLine="6"/>
            </w:pPr>
          </w:p>
        </w:tc>
      </w:tr>
      <w:tr w:rsidR="00F72221" w14:paraId="00AAC9B3" w14:textId="77777777" w:rsidTr="00573402">
        <w:tc>
          <w:tcPr>
            <w:tcW w:w="4638" w:type="dxa"/>
          </w:tcPr>
          <w:p w14:paraId="21358910" w14:textId="769FC0EC" w:rsidR="00F72221" w:rsidRPr="00445088" w:rsidRDefault="00F72221" w:rsidP="00083901">
            <w:pPr>
              <w:ind w:left="-6" w:firstLine="6"/>
            </w:pPr>
            <w:r w:rsidRPr="00B21DB5">
              <w:t>:28E:1/ONLY</w:t>
            </w:r>
          </w:p>
        </w:tc>
        <w:tc>
          <w:tcPr>
            <w:tcW w:w="5386" w:type="dxa"/>
          </w:tcPr>
          <w:p w14:paraId="1DD7F3A5" w14:textId="77777777" w:rsidR="00F72221" w:rsidRDefault="00F72221" w:rsidP="00083901">
            <w:pPr>
              <w:ind w:left="-6" w:firstLine="6"/>
            </w:pPr>
          </w:p>
        </w:tc>
      </w:tr>
      <w:tr w:rsidR="00F72221" w14:paraId="5341F9C1" w14:textId="77777777" w:rsidTr="00573402">
        <w:tc>
          <w:tcPr>
            <w:tcW w:w="4638" w:type="dxa"/>
          </w:tcPr>
          <w:p w14:paraId="09629AC6" w14:textId="7D345823" w:rsidR="00F72221" w:rsidRPr="00445088" w:rsidRDefault="00F72221" w:rsidP="00083901">
            <w:pPr>
              <w:ind w:left="-6" w:firstLine="6"/>
            </w:pPr>
            <w:r w:rsidRPr="00B21DB5">
              <w:t>:20C::CORP//000100X1</w:t>
            </w:r>
          </w:p>
        </w:tc>
        <w:tc>
          <w:tcPr>
            <w:tcW w:w="5386" w:type="dxa"/>
          </w:tcPr>
          <w:p w14:paraId="26D84E56" w14:textId="77777777" w:rsidR="00F72221" w:rsidRDefault="00F72221" w:rsidP="00083901">
            <w:pPr>
              <w:ind w:left="-6" w:firstLine="6"/>
            </w:pPr>
          </w:p>
        </w:tc>
      </w:tr>
      <w:tr w:rsidR="00F72221" w14:paraId="4D535302" w14:textId="77777777" w:rsidTr="00573402">
        <w:tc>
          <w:tcPr>
            <w:tcW w:w="4638" w:type="dxa"/>
          </w:tcPr>
          <w:p w14:paraId="2DCCB525" w14:textId="42F5B198" w:rsidR="00F72221" w:rsidRDefault="00F72221" w:rsidP="00083901">
            <w:pPr>
              <w:ind w:left="-6" w:firstLine="6"/>
            </w:pPr>
            <w:r w:rsidRPr="00B21DB5">
              <w:t>:20C::SEME//1</w:t>
            </w:r>
          </w:p>
        </w:tc>
        <w:tc>
          <w:tcPr>
            <w:tcW w:w="5386" w:type="dxa"/>
          </w:tcPr>
          <w:p w14:paraId="214E20F6" w14:textId="77777777" w:rsidR="00F72221" w:rsidRDefault="00F72221" w:rsidP="00083901">
            <w:pPr>
              <w:ind w:left="-6" w:firstLine="6"/>
            </w:pPr>
          </w:p>
        </w:tc>
      </w:tr>
      <w:tr w:rsidR="00F72221" w14:paraId="15C1DC10" w14:textId="77777777" w:rsidTr="00573402">
        <w:tc>
          <w:tcPr>
            <w:tcW w:w="4638" w:type="dxa"/>
          </w:tcPr>
          <w:p w14:paraId="0C35FA50" w14:textId="48DA0BD5" w:rsidR="00F72221" w:rsidRDefault="00F72221" w:rsidP="00083901">
            <w:pPr>
              <w:ind w:left="-6" w:firstLine="6"/>
            </w:pPr>
            <w:r w:rsidRPr="00B21DB5">
              <w:t>:23G:NEWM</w:t>
            </w:r>
          </w:p>
        </w:tc>
        <w:tc>
          <w:tcPr>
            <w:tcW w:w="5386" w:type="dxa"/>
          </w:tcPr>
          <w:p w14:paraId="0DD093C6" w14:textId="77777777" w:rsidR="00F72221" w:rsidRDefault="00F72221" w:rsidP="00083901">
            <w:pPr>
              <w:ind w:left="-6" w:firstLine="6"/>
            </w:pPr>
          </w:p>
        </w:tc>
      </w:tr>
      <w:tr w:rsidR="00F72221" w14:paraId="07C1C2B8" w14:textId="77777777" w:rsidTr="00573402">
        <w:tc>
          <w:tcPr>
            <w:tcW w:w="4638" w:type="dxa"/>
          </w:tcPr>
          <w:p w14:paraId="4D968B3F" w14:textId="03C2B4AE" w:rsidR="00F72221" w:rsidRDefault="00F72221" w:rsidP="00083901">
            <w:pPr>
              <w:ind w:left="-6" w:firstLine="6"/>
            </w:pPr>
            <w:r w:rsidRPr="00B21DB5">
              <w:t>:22F::CAEV//BMET</w:t>
            </w:r>
          </w:p>
        </w:tc>
        <w:tc>
          <w:tcPr>
            <w:tcW w:w="5386" w:type="dxa"/>
          </w:tcPr>
          <w:p w14:paraId="2368D50B" w14:textId="77777777" w:rsidR="00F72221" w:rsidRDefault="00F72221" w:rsidP="00083901">
            <w:pPr>
              <w:ind w:left="-6" w:firstLine="6"/>
            </w:pPr>
          </w:p>
        </w:tc>
      </w:tr>
      <w:tr w:rsidR="00F72221" w14:paraId="239C1DE0" w14:textId="77777777" w:rsidTr="00573402">
        <w:tc>
          <w:tcPr>
            <w:tcW w:w="4638" w:type="dxa"/>
          </w:tcPr>
          <w:p w14:paraId="63D532BB" w14:textId="39EB6206" w:rsidR="00F72221" w:rsidRDefault="00F72221" w:rsidP="00083901">
            <w:pPr>
              <w:ind w:left="-6" w:firstLine="6"/>
            </w:pPr>
            <w:r w:rsidRPr="00B21DB5">
              <w:t>:22F::CAMV//VOLU</w:t>
            </w:r>
          </w:p>
        </w:tc>
        <w:tc>
          <w:tcPr>
            <w:tcW w:w="5386" w:type="dxa"/>
          </w:tcPr>
          <w:p w14:paraId="05081F0E" w14:textId="77777777" w:rsidR="00F72221" w:rsidRDefault="00F72221" w:rsidP="00083901">
            <w:pPr>
              <w:ind w:left="-6" w:firstLine="6"/>
            </w:pPr>
          </w:p>
        </w:tc>
      </w:tr>
      <w:tr w:rsidR="00F72221" w14:paraId="473CE888" w14:textId="77777777" w:rsidTr="00573402">
        <w:tc>
          <w:tcPr>
            <w:tcW w:w="4638" w:type="dxa"/>
          </w:tcPr>
          <w:p w14:paraId="18700873" w14:textId="55242C9D" w:rsidR="00F72221" w:rsidRDefault="00F72221" w:rsidP="00083901">
            <w:pPr>
              <w:ind w:left="-6" w:firstLine="6"/>
            </w:pPr>
            <w:r w:rsidRPr="00B21DB5">
              <w:t>:98C::PREP//20160701200000</w:t>
            </w:r>
          </w:p>
        </w:tc>
        <w:tc>
          <w:tcPr>
            <w:tcW w:w="5386" w:type="dxa"/>
          </w:tcPr>
          <w:p w14:paraId="1D00EAD0" w14:textId="77777777" w:rsidR="00F72221" w:rsidRDefault="00F72221" w:rsidP="00083901">
            <w:pPr>
              <w:ind w:left="-6" w:firstLine="6"/>
            </w:pPr>
          </w:p>
        </w:tc>
      </w:tr>
      <w:tr w:rsidR="00F72221" w14:paraId="6C804589" w14:textId="77777777" w:rsidTr="00573402">
        <w:tc>
          <w:tcPr>
            <w:tcW w:w="4638" w:type="dxa"/>
          </w:tcPr>
          <w:p w14:paraId="4CB9C5E8" w14:textId="40624538" w:rsidR="00F72221" w:rsidRDefault="00F72221" w:rsidP="00083901">
            <w:pPr>
              <w:ind w:left="-6" w:firstLine="6"/>
            </w:pPr>
            <w:r w:rsidRPr="00B21DB5">
              <w:t>:25D::PROC//COMP</w:t>
            </w:r>
          </w:p>
        </w:tc>
        <w:tc>
          <w:tcPr>
            <w:tcW w:w="5386" w:type="dxa"/>
          </w:tcPr>
          <w:p w14:paraId="0DEA31AC" w14:textId="77777777" w:rsidR="00F72221" w:rsidRDefault="00F72221" w:rsidP="00083901">
            <w:pPr>
              <w:ind w:left="-6" w:firstLine="6"/>
            </w:pPr>
          </w:p>
        </w:tc>
      </w:tr>
      <w:tr w:rsidR="00F72221" w14:paraId="5BDEC0D8" w14:textId="77777777" w:rsidTr="00573402">
        <w:tc>
          <w:tcPr>
            <w:tcW w:w="4638" w:type="dxa"/>
          </w:tcPr>
          <w:p w14:paraId="5923A7CD" w14:textId="2D15DB63" w:rsidR="00F72221" w:rsidRDefault="00F72221" w:rsidP="00083901">
            <w:pPr>
              <w:ind w:left="-6" w:firstLine="6"/>
            </w:pPr>
            <w:r w:rsidRPr="00B21DB5">
              <w:t>:16R:LINK</w:t>
            </w:r>
          </w:p>
        </w:tc>
        <w:tc>
          <w:tcPr>
            <w:tcW w:w="5386" w:type="dxa"/>
          </w:tcPr>
          <w:p w14:paraId="47E94A93" w14:textId="77777777" w:rsidR="00F72221" w:rsidRDefault="00F72221" w:rsidP="00083901">
            <w:pPr>
              <w:ind w:left="-6" w:firstLine="6"/>
            </w:pPr>
          </w:p>
        </w:tc>
      </w:tr>
      <w:tr w:rsidR="00F72221" w14:paraId="4C80B5F4" w14:textId="77777777" w:rsidTr="00573402">
        <w:tc>
          <w:tcPr>
            <w:tcW w:w="4638" w:type="dxa"/>
          </w:tcPr>
          <w:p w14:paraId="6753E065" w14:textId="7C124D44" w:rsidR="00F72221" w:rsidRDefault="00F72221" w:rsidP="00083901">
            <w:pPr>
              <w:ind w:left="-6" w:firstLine="6"/>
            </w:pPr>
            <w:r w:rsidRPr="00B21DB5">
              <w:t>:20C::CORP//000100</w:t>
            </w:r>
          </w:p>
        </w:tc>
        <w:tc>
          <w:tcPr>
            <w:tcW w:w="5386" w:type="dxa"/>
          </w:tcPr>
          <w:p w14:paraId="17D4745C" w14:textId="77777777" w:rsidR="00F72221" w:rsidRDefault="00F72221" w:rsidP="00083901">
            <w:pPr>
              <w:ind w:left="-6" w:firstLine="6"/>
            </w:pPr>
          </w:p>
        </w:tc>
      </w:tr>
      <w:tr w:rsidR="00F72221" w14:paraId="77F518AF" w14:textId="77777777" w:rsidTr="00573402">
        <w:tc>
          <w:tcPr>
            <w:tcW w:w="4638" w:type="dxa"/>
          </w:tcPr>
          <w:p w14:paraId="62E50EDB" w14:textId="43584203" w:rsidR="00F72221" w:rsidRDefault="00F72221" w:rsidP="00083901">
            <w:pPr>
              <w:ind w:left="-6" w:firstLine="6"/>
            </w:pPr>
            <w:r w:rsidRPr="00B21DB5">
              <w:t>:16S:LINK</w:t>
            </w:r>
          </w:p>
        </w:tc>
        <w:tc>
          <w:tcPr>
            <w:tcW w:w="5386" w:type="dxa"/>
          </w:tcPr>
          <w:p w14:paraId="0877D362" w14:textId="77777777" w:rsidR="00F72221" w:rsidRDefault="00F72221" w:rsidP="00083901">
            <w:pPr>
              <w:ind w:left="-6" w:firstLine="6"/>
            </w:pPr>
          </w:p>
        </w:tc>
      </w:tr>
      <w:tr w:rsidR="00F72221" w14:paraId="027D2809" w14:textId="77777777" w:rsidTr="00573402">
        <w:tc>
          <w:tcPr>
            <w:tcW w:w="4638" w:type="dxa"/>
          </w:tcPr>
          <w:p w14:paraId="7566407A" w14:textId="2F27CC13" w:rsidR="00F72221" w:rsidRDefault="00F72221" w:rsidP="00083901">
            <w:pPr>
              <w:ind w:left="-6" w:firstLine="6"/>
            </w:pPr>
            <w:r w:rsidRPr="00B21DB5">
              <w:t>:16R:LINK</w:t>
            </w:r>
          </w:p>
        </w:tc>
        <w:tc>
          <w:tcPr>
            <w:tcW w:w="5386" w:type="dxa"/>
          </w:tcPr>
          <w:p w14:paraId="6EC479AF" w14:textId="77777777" w:rsidR="00F72221" w:rsidRDefault="00F72221" w:rsidP="00083901">
            <w:pPr>
              <w:ind w:left="-6" w:firstLine="6"/>
            </w:pPr>
          </w:p>
        </w:tc>
      </w:tr>
      <w:tr w:rsidR="00F72221" w14:paraId="7C98A815" w14:textId="77777777" w:rsidTr="00573402">
        <w:tc>
          <w:tcPr>
            <w:tcW w:w="4638" w:type="dxa"/>
          </w:tcPr>
          <w:p w14:paraId="3CFAB575" w14:textId="5DD6DB35" w:rsidR="00F72221" w:rsidRDefault="00F72221" w:rsidP="00083901">
            <w:pPr>
              <w:ind w:left="-6" w:firstLine="6"/>
            </w:pPr>
            <w:r w:rsidRPr="00B21DB5">
              <w:t>:22F::LINK//WITH</w:t>
            </w:r>
          </w:p>
        </w:tc>
        <w:tc>
          <w:tcPr>
            <w:tcW w:w="5386" w:type="dxa"/>
          </w:tcPr>
          <w:p w14:paraId="79102CEE" w14:textId="77777777" w:rsidR="00F72221" w:rsidRDefault="00F72221" w:rsidP="00083901">
            <w:pPr>
              <w:ind w:left="-6" w:firstLine="6"/>
            </w:pPr>
          </w:p>
        </w:tc>
      </w:tr>
      <w:tr w:rsidR="00F72221" w14:paraId="177467CD" w14:textId="77777777" w:rsidTr="00573402">
        <w:tc>
          <w:tcPr>
            <w:tcW w:w="4638" w:type="dxa"/>
          </w:tcPr>
          <w:p w14:paraId="25825FD1" w14:textId="3A2F7BBF" w:rsidR="00F72221" w:rsidRDefault="00F72221" w:rsidP="00083901">
            <w:pPr>
              <w:ind w:left="-6" w:firstLine="6"/>
            </w:pPr>
            <w:r w:rsidRPr="00B21DB5">
              <w:t>:13A::LINK//568</w:t>
            </w:r>
          </w:p>
        </w:tc>
        <w:tc>
          <w:tcPr>
            <w:tcW w:w="5386" w:type="dxa"/>
          </w:tcPr>
          <w:p w14:paraId="15A28927" w14:textId="77777777" w:rsidR="00F72221" w:rsidRDefault="00F72221" w:rsidP="00083901">
            <w:pPr>
              <w:ind w:left="-6" w:firstLine="6"/>
            </w:pPr>
          </w:p>
        </w:tc>
      </w:tr>
      <w:tr w:rsidR="00F72221" w14:paraId="04CC4F0E" w14:textId="77777777" w:rsidTr="00573402">
        <w:tc>
          <w:tcPr>
            <w:tcW w:w="4638" w:type="dxa"/>
          </w:tcPr>
          <w:p w14:paraId="17D88BDA" w14:textId="200B4F16" w:rsidR="00F72221" w:rsidRDefault="00F72221" w:rsidP="00083901">
            <w:pPr>
              <w:ind w:left="-6" w:firstLine="6"/>
            </w:pPr>
            <w:r w:rsidRPr="00B21DB5">
              <w:t>:20C::CORP//000100X1</w:t>
            </w:r>
          </w:p>
        </w:tc>
        <w:tc>
          <w:tcPr>
            <w:tcW w:w="5386" w:type="dxa"/>
          </w:tcPr>
          <w:p w14:paraId="6979E829" w14:textId="77777777" w:rsidR="00F72221" w:rsidRDefault="00F72221" w:rsidP="00083901">
            <w:pPr>
              <w:ind w:left="-6" w:firstLine="6"/>
            </w:pPr>
          </w:p>
        </w:tc>
      </w:tr>
      <w:tr w:rsidR="00F72221" w14:paraId="4E54D92A" w14:textId="77777777" w:rsidTr="00573402">
        <w:tc>
          <w:tcPr>
            <w:tcW w:w="4638" w:type="dxa"/>
          </w:tcPr>
          <w:p w14:paraId="068A83AC" w14:textId="43FC4BC1" w:rsidR="00F72221" w:rsidRDefault="00F72221" w:rsidP="00083901">
            <w:pPr>
              <w:ind w:left="-6" w:firstLine="6"/>
            </w:pPr>
            <w:r w:rsidRPr="00B21DB5">
              <w:t>:16S:LINK</w:t>
            </w:r>
          </w:p>
        </w:tc>
        <w:tc>
          <w:tcPr>
            <w:tcW w:w="5386" w:type="dxa"/>
          </w:tcPr>
          <w:p w14:paraId="0AEA01D4" w14:textId="77777777" w:rsidR="00F72221" w:rsidRDefault="00F72221" w:rsidP="00083901">
            <w:pPr>
              <w:ind w:left="-6" w:firstLine="6"/>
            </w:pPr>
          </w:p>
        </w:tc>
      </w:tr>
      <w:tr w:rsidR="00F72221" w14:paraId="3FC7ABF9" w14:textId="77777777" w:rsidTr="00573402">
        <w:tc>
          <w:tcPr>
            <w:tcW w:w="4638" w:type="dxa"/>
          </w:tcPr>
          <w:p w14:paraId="23E4F112" w14:textId="488A39DC" w:rsidR="00F72221" w:rsidRDefault="00F72221" w:rsidP="00083901">
            <w:pPr>
              <w:ind w:left="-6" w:firstLine="6"/>
            </w:pPr>
            <w:r w:rsidRPr="00B21DB5">
              <w:t>:16S:GENL</w:t>
            </w:r>
          </w:p>
        </w:tc>
        <w:tc>
          <w:tcPr>
            <w:tcW w:w="5386" w:type="dxa"/>
          </w:tcPr>
          <w:p w14:paraId="2101091F" w14:textId="77777777" w:rsidR="00F72221" w:rsidRDefault="00F72221" w:rsidP="00083901">
            <w:pPr>
              <w:ind w:left="-6" w:firstLine="6"/>
            </w:pPr>
          </w:p>
        </w:tc>
      </w:tr>
      <w:tr w:rsidR="00F72221" w14:paraId="4690C4BC" w14:textId="77777777" w:rsidTr="00573402">
        <w:tc>
          <w:tcPr>
            <w:tcW w:w="4638" w:type="dxa"/>
          </w:tcPr>
          <w:p w14:paraId="705B8834" w14:textId="517BE0F9" w:rsidR="00F72221" w:rsidRDefault="00F72221" w:rsidP="00083901">
            <w:pPr>
              <w:ind w:left="-6" w:firstLine="6"/>
            </w:pPr>
            <w:r w:rsidRPr="00B21DB5">
              <w:t>:16R:USECU</w:t>
            </w:r>
          </w:p>
        </w:tc>
        <w:tc>
          <w:tcPr>
            <w:tcW w:w="5386" w:type="dxa"/>
          </w:tcPr>
          <w:p w14:paraId="0285155A" w14:textId="77777777" w:rsidR="00F72221" w:rsidRDefault="00F72221" w:rsidP="00083901">
            <w:pPr>
              <w:ind w:left="-6" w:firstLine="6"/>
            </w:pPr>
          </w:p>
        </w:tc>
      </w:tr>
      <w:tr w:rsidR="00F72221" w14:paraId="1CD6050F" w14:textId="77777777" w:rsidTr="00573402">
        <w:tc>
          <w:tcPr>
            <w:tcW w:w="4638" w:type="dxa"/>
          </w:tcPr>
          <w:p w14:paraId="6526B684" w14:textId="7FB43A4F" w:rsidR="00F72221" w:rsidRDefault="00F72221" w:rsidP="00083901">
            <w:pPr>
              <w:ind w:left="-6" w:firstLine="6"/>
            </w:pPr>
            <w:r w:rsidRPr="00B21DB5">
              <w:t>:35B:ISIN RU1111111111</w:t>
            </w:r>
          </w:p>
        </w:tc>
        <w:tc>
          <w:tcPr>
            <w:tcW w:w="5386" w:type="dxa"/>
          </w:tcPr>
          <w:p w14:paraId="1934E230" w14:textId="77777777" w:rsidR="00F72221" w:rsidRDefault="00F72221" w:rsidP="00083901">
            <w:pPr>
              <w:ind w:left="-6" w:firstLine="6"/>
            </w:pPr>
          </w:p>
        </w:tc>
      </w:tr>
      <w:tr w:rsidR="00F72221" w14:paraId="3B2DB04C" w14:textId="77777777" w:rsidTr="00573402">
        <w:tc>
          <w:tcPr>
            <w:tcW w:w="4638" w:type="dxa"/>
          </w:tcPr>
          <w:p w14:paraId="147A39F8" w14:textId="3BDF7C94" w:rsidR="00F72221" w:rsidRDefault="00F72221" w:rsidP="00083901">
            <w:pPr>
              <w:ind w:left="-6" w:firstLine="6"/>
            </w:pPr>
            <w:r w:rsidRPr="00B21DB5">
              <w:t>/XX/CORP/NADC/RU1111111111</w:t>
            </w:r>
          </w:p>
        </w:tc>
        <w:tc>
          <w:tcPr>
            <w:tcW w:w="5386" w:type="dxa"/>
          </w:tcPr>
          <w:p w14:paraId="300E99C4" w14:textId="77777777" w:rsidR="00F72221" w:rsidRDefault="00F72221" w:rsidP="00083901">
            <w:pPr>
              <w:ind w:left="-6" w:firstLine="6"/>
            </w:pPr>
          </w:p>
        </w:tc>
      </w:tr>
      <w:tr w:rsidR="00F72221" w14:paraId="3A301B0D" w14:textId="77777777" w:rsidTr="00573402">
        <w:tc>
          <w:tcPr>
            <w:tcW w:w="4638" w:type="dxa"/>
          </w:tcPr>
          <w:p w14:paraId="59F80755" w14:textId="305EC24C" w:rsidR="00F72221" w:rsidRDefault="00F72221" w:rsidP="00083901">
            <w:pPr>
              <w:ind w:left="-6" w:firstLine="6"/>
            </w:pPr>
            <w:r w:rsidRPr="00B21DB5">
              <w:t>/RU/1-11-00111-A</w:t>
            </w:r>
          </w:p>
        </w:tc>
        <w:tc>
          <w:tcPr>
            <w:tcW w:w="5386" w:type="dxa"/>
          </w:tcPr>
          <w:p w14:paraId="1B3E2578" w14:textId="77777777" w:rsidR="00F72221" w:rsidRDefault="00F72221" w:rsidP="00083901">
            <w:pPr>
              <w:ind w:left="-6" w:firstLine="6"/>
            </w:pPr>
          </w:p>
        </w:tc>
      </w:tr>
      <w:tr w:rsidR="00F72221" w14:paraId="2B7C8F14" w14:textId="77777777" w:rsidTr="00573402">
        <w:tc>
          <w:tcPr>
            <w:tcW w:w="4638" w:type="dxa"/>
          </w:tcPr>
          <w:p w14:paraId="27B93153" w14:textId="3A5B1FC9" w:rsidR="00F72221" w:rsidRDefault="00F72221" w:rsidP="00083901">
            <w:pPr>
              <w:ind w:left="-6" w:firstLine="6"/>
            </w:pPr>
            <w:r w:rsidRPr="00B21DB5">
              <w:t>'OAO ''Megafon'' obligacia</w:t>
            </w:r>
          </w:p>
        </w:tc>
        <w:tc>
          <w:tcPr>
            <w:tcW w:w="5386" w:type="dxa"/>
          </w:tcPr>
          <w:p w14:paraId="06A60E3B" w14:textId="77777777" w:rsidR="00F72221" w:rsidRDefault="00F72221" w:rsidP="00083901">
            <w:pPr>
              <w:ind w:left="-6" w:firstLine="6"/>
            </w:pPr>
          </w:p>
        </w:tc>
      </w:tr>
      <w:tr w:rsidR="00F72221" w14:paraId="168F264D" w14:textId="77777777" w:rsidTr="00573402">
        <w:tc>
          <w:tcPr>
            <w:tcW w:w="4638" w:type="dxa"/>
          </w:tcPr>
          <w:p w14:paraId="3A996FCF" w14:textId="11D4A66F" w:rsidR="00F72221" w:rsidRDefault="00F72221" w:rsidP="00083901">
            <w:pPr>
              <w:ind w:left="-6" w:firstLine="6"/>
            </w:pPr>
            <w:r w:rsidRPr="00B21DB5">
              <w:t>:16R:ACCTINFO</w:t>
            </w:r>
          </w:p>
        </w:tc>
        <w:tc>
          <w:tcPr>
            <w:tcW w:w="5386" w:type="dxa"/>
          </w:tcPr>
          <w:p w14:paraId="2B632BAC" w14:textId="15DEF63D" w:rsidR="00F72221" w:rsidRDefault="00F72221" w:rsidP="00083901">
            <w:pPr>
              <w:ind w:left="-6" w:firstLine="6"/>
            </w:pPr>
          </w:p>
        </w:tc>
      </w:tr>
      <w:tr w:rsidR="00F72221" w14:paraId="5C8DC9CA" w14:textId="77777777" w:rsidTr="00573402">
        <w:tc>
          <w:tcPr>
            <w:tcW w:w="4638" w:type="dxa"/>
          </w:tcPr>
          <w:p w14:paraId="1A793E2C" w14:textId="65FB86C9" w:rsidR="00F72221" w:rsidRDefault="00340BB3" w:rsidP="00083901">
            <w:pPr>
              <w:ind w:left="-6" w:firstLine="6"/>
            </w:pPr>
            <w:r>
              <w:t>:97A::SAFE//M</w:t>
            </w:r>
            <w:r>
              <w:rPr>
                <w:lang w:val="en-US"/>
              </w:rPr>
              <w:t>L</w:t>
            </w:r>
            <w:r w:rsidR="00F72221" w:rsidRPr="00B21DB5">
              <w:t>1111111111</w:t>
            </w:r>
          </w:p>
        </w:tc>
        <w:tc>
          <w:tcPr>
            <w:tcW w:w="5386" w:type="dxa"/>
          </w:tcPr>
          <w:p w14:paraId="3852D3A2" w14:textId="429C8B34" w:rsidR="00F72221" w:rsidRDefault="00F72221" w:rsidP="00083901">
            <w:pPr>
              <w:ind w:left="-6" w:firstLine="6"/>
            </w:pPr>
          </w:p>
        </w:tc>
      </w:tr>
      <w:tr w:rsidR="00F72221" w14:paraId="196817C6" w14:textId="77777777" w:rsidTr="00573402">
        <w:tc>
          <w:tcPr>
            <w:tcW w:w="4638" w:type="dxa"/>
          </w:tcPr>
          <w:p w14:paraId="41C12140" w14:textId="28C5F8B0" w:rsidR="00F72221" w:rsidRDefault="00F72221" w:rsidP="00083901">
            <w:pPr>
              <w:ind w:left="-6" w:firstLine="6"/>
            </w:pPr>
            <w:r w:rsidRPr="00B21DB5">
              <w:t>:93B::ELIG//UNIT/1000,</w:t>
            </w:r>
          </w:p>
        </w:tc>
        <w:tc>
          <w:tcPr>
            <w:tcW w:w="5386" w:type="dxa"/>
          </w:tcPr>
          <w:p w14:paraId="29255CDB" w14:textId="0ED9B20B" w:rsidR="00F72221" w:rsidRDefault="00F72221" w:rsidP="00083901">
            <w:pPr>
              <w:ind w:left="-6" w:firstLine="6"/>
            </w:pPr>
          </w:p>
        </w:tc>
      </w:tr>
      <w:tr w:rsidR="00F72221" w14:paraId="0F00F364" w14:textId="77777777" w:rsidTr="00573402">
        <w:tc>
          <w:tcPr>
            <w:tcW w:w="4638" w:type="dxa"/>
          </w:tcPr>
          <w:p w14:paraId="0B3BD4F8" w14:textId="7E2E938C" w:rsidR="00F72221" w:rsidRDefault="00F72221" w:rsidP="00083901">
            <w:pPr>
              <w:ind w:left="-6" w:firstLine="6"/>
            </w:pPr>
            <w:r w:rsidRPr="00B21DB5">
              <w:t>:16S:ACCTINFO</w:t>
            </w:r>
          </w:p>
        </w:tc>
        <w:tc>
          <w:tcPr>
            <w:tcW w:w="5386" w:type="dxa"/>
          </w:tcPr>
          <w:p w14:paraId="1165F1FB" w14:textId="08BB36AD" w:rsidR="00F72221" w:rsidRDefault="00F72221" w:rsidP="00083901">
            <w:pPr>
              <w:ind w:left="-6" w:firstLine="6"/>
            </w:pPr>
          </w:p>
        </w:tc>
      </w:tr>
      <w:tr w:rsidR="00F72221" w14:paraId="46AB670B" w14:textId="77777777" w:rsidTr="00573402">
        <w:tc>
          <w:tcPr>
            <w:tcW w:w="4638" w:type="dxa"/>
          </w:tcPr>
          <w:p w14:paraId="79A71154" w14:textId="248B0882" w:rsidR="00F72221" w:rsidRDefault="00F72221" w:rsidP="00083901">
            <w:pPr>
              <w:ind w:left="-6" w:firstLine="6"/>
            </w:pPr>
            <w:r w:rsidRPr="00B21DB5">
              <w:t>:16S:USECU</w:t>
            </w:r>
          </w:p>
        </w:tc>
        <w:tc>
          <w:tcPr>
            <w:tcW w:w="5386" w:type="dxa"/>
          </w:tcPr>
          <w:p w14:paraId="1950AA8B" w14:textId="43D45086" w:rsidR="00F72221" w:rsidRDefault="00F72221" w:rsidP="00083901">
            <w:pPr>
              <w:ind w:left="-6" w:firstLine="6"/>
            </w:pPr>
          </w:p>
        </w:tc>
      </w:tr>
      <w:tr w:rsidR="00F72221" w14:paraId="23132BFF" w14:textId="77777777" w:rsidTr="00573402">
        <w:tc>
          <w:tcPr>
            <w:tcW w:w="4638" w:type="dxa"/>
          </w:tcPr>
          <w:p w14:paraId="4F7DB439" w14:textId="0E7AFE00" w:rsidR="00F72221" w:rsidRDefault="00F72221" w:rsidP="00083901">
            <w:pPr>
              <w:ind w:left="-6" w:firstLine="6"/>
            </w:pPr>
            <w:r w:rsidRPr="00B21DB5">
              <w:t>:16R:CADETL</w:t>
            </w:r>
          </w:p>
        </w:tc>
        <w:tc>
          <w:tcPr>
            <w:tcW w:w="5386" w:type="dxa"/>
          </w:tcPr>
          <w:p w14:paraId="2477CD7E" w14:textId="2938DF78" w:rsidR="00F72221" w:rsidRDefault="00F72221" w:rsidP="00083901">
            <w:pPr>
              <w:ind w:left="-6" w:firstLine="6"/>
            </w:pPr>
          </w:p>
        </w:tc>
      </w:tr>
      <w:tr w:rsidR="00F72221" w14:paraId="63354320" w14:textId="77777777" w:rsidTr="00573402">
        <w:tc>
          <w:tcPr>
            <w:tcW w:w="4638" w:type="dxa"/>
          </w:tcPr>
          <w:p w14:paraId="0A8CE81D" w14:textId="00A4A0A4" w:rsidR="00F72221" w:rsidRDefault="00F72221" w:rsidP="00083901">
            <w:pPr>
              <w:ind w:left="-6" w:firstLine="6"/>
            </w:pPr>
            <w:r w:rsidRPr="00B21DB5">
              <w:t>:98C::MEET//20160711120000</w:t>
            </w:r>
          </w:p>
        </w:tc>
        <w:tc>
          <w:tcPr>
            <w:tcW w:w="5386" w:type="dxa"/>
          </w:tcPr>
          <w:p w14:paraId="5AB169D0" w14:textId="60A97944" w:rsidR="00F72221" w:rsidRDefault="00F72221" w:rsidP="00083901">
            <w:pPr>
              <w:ind w:left="-6" w:firstLine="6"/>
            </w:pPr>
          </w:p>
        </w:tc>
      </w:tr>
      <w:tr w:rsidR="00F72221" w14:paraId="5A17597A" w14:textId="77777777" w:rsidTr="00573402">
        <w:tc>
          <w:tcPr>
            <w:tcW w:w="4638" w:type="dxa"/>
          </w:tcPr>
          <w:p w14:paraId="0D8C197D" w14:textId="6BE4317D" w:rsidR="00F72221" w:rsidRDefault="00F72221" w:rsidP="00083901">
            <w:pPr>
              <w:ind w:left="-6" w:firstLine="6"/>
            </w:pPr>
            <w:r w:rsidRPr="00B21DB5">
              <w:t>:98A::RDTE//20160630</w:t>
            </w:r>
          </w:p>
        </w:tc>
        <w:tc>
          <w:tcPr>
            <w:tcW w:w="5386" w:type="dxa"/>
          </w:tcPr>
          <w:p w14:paraId="52BA8F46" w14:textId="6CFF128F" w:rsidR="00F72221" w:rsidRDefault="00F72221" w:rsidP="00083901">
            <w:pPr>
              <w:ind w:left="-6" w:firstLine="6"/>
            </w:pPr>
          </w:p>
        </w:tc>
      </w:tr>
      <w:tr w:rsidR="00F72221" w:rsidRPr="008427F4" w14:paraId="25FEFFA9" w14:textId="77777777" w:rsidTr="00573402">
        <w:tc>
          <w:tcPr>
            <w:tcW w:w="4638" w:type="dxa"/>
          </w:tcPr>
          <w:p w14:paraId="487650C3" w14:textId="674951DA" w:rsidR="00F72221" w:rsidRPr="00FF297E" w:rsidRDefault="00F72221" w:rsidP="00083901">
            <w:pPr>
              <w:ind w:left="-6" w:firstLine="6"/>
              <w:rPr>
                <w:lang w:val="en-US"/>
              </w:rPr>
            </w:pPr>
            <w:r w:rsidRPr="00F72221">
              <w:rPr>
                <w:lang w:val="en-US"/>
              </w:rPr>
              <w:t>:94E::MEET//'Moskva, yl Balcyg, d.1</w:t>
            </w:r>
          </w:p>
        </w:tc>
        <w:tc>
          <w:tcPr>
            <w:tcW w:w="5386" w:type="dxa"/>
          </w:tcPr>
          <w:p w14:paraId="7E05223A" w14:textId="080D951A" w:rsidR="00F72221" w:rsidRPr="00FF297E" w:rsidRDefault="00F72221" w:rsidP="00083901">
            <w:pPr>
              <w:ind w:left="-6" w:firstLine="6"/>
              <w:rPr>
                <w:lang w:val="en-US"/>
              </w:rPr>
            </w:pPr>
          </w:p>
        </w:tc>
      </w:tr>
      <w:tr w:rsidR="00F72221" w:rsidRPr="008427F4" w14:paraId="16255159" w14:textId="77777777" w:rsidTr="00573402">
        <w:tc>
          <w:tcPr>
            <w:tcW w:w="4638" w:type="dxa"/>
          </w:tcPr>
          <w:p w14:paraId="706D2A2E" w14:textId="66B59DCA" w:rsidR="00F72221" w:rsidRPr="00FF297E" w:rsidRDefault="00F72221" w:rsidP="00083901">
            <w:pPr>
              <w:ind w:left="-6" w:firstLine="6"/>
              <w:rPr>
                <w:lang w:val="en-US"/>
              </w:rPr>
            </w:pPr>
            <w:r w:rsidRPr="00F72221">
              <w:rPr>
                <w:lang w:val="en-US"/>
              </w:rPr>
              <w:t>:70G::WEBB//http://cadocs-test.nsd.ru/cd7ec523d</w:t>
            </w:r>
          </w:p>
        </w:tc>
        <w:tc>
          <w:tcPr>
            <w:tcW w:w="5386" w:type="dxa"/>
          </w:tcPr>
          <w:p w14:paraId="26F81408" w14:textId="5F445744" w:rsidR="00F72221" w:rsidRPr="00FF297E" w:rsidRDefault="00F72221" w:rsidP="00083901">
            <w:pPr>
              <w:ind w:left="-6" w:firstLine="6"/>
              <w:rPr>
                <w:lang w:val="en-US"/>
              </w:rPr>
            </w:pPr>
          </w:p>
        </w:tc>
      </w:tr>
      <w:tr w:rsidR="00F72221" w14:paraId="7DE82575" w14:textId="77777777" w:rsidTr="00573402">
        <w:tc>
          <w:tcPr>
            <w:tcW w:w="4638" w:type="dxa"/>
          </w:tcPr>
          <w:p w14:paraId="69381114" w14:textId="41392913" w:rsidR="00F72221" w:rsidRDefault="00F72221" w:rsidP="00083901">
            <w:pPr>
              <w:ind w:left="-6" w:firstLine="6"/>
            </w:pPr>
            <w:r w:rsidRPr="00B21DB5">
              <w:t>2674881868a0d6818624648</w:t>
            </w:r>
          </w:p>
        </w:tc>
        <w:tc>
          <w:tcPr>
            <w:tcW w:w="5386" w:type="dxa"/>
          </w:tcPr>
          <w:p w14:paraId="26F41C23" w14:textId="1912573F" w:rsidR="00F72221" w:rsidRDefault="00F72221" w:rsidP="00083901">
            <w:pPr>
              <w:ind w:left="-6" w:firstLine="6"/>
            </w:pPr>
          </w:p>
        </w:tc>
      </w:tr>
      <w:tr w:rsidR="00F72221" w14:paraId="7A228EDF" w14:textId="77777777" w:rsidTr="00573402">
        <w:tc>
          <w:tcPr>
            <w:tcW w:w="4638" w:type="dxa"/>
          </w:tcPr>
          <w:p w14:paraId="4BC58E7F" w14:textId="443B6806" w:rsidR="00F72221" w:rsidRDefault="00F72221" w:rsidP="00083901">
            <w:pPr>
              <w:ind w:left="-6" w:firstLine="6"/>
            </w:pPr>
            <w:r w:rsidRPr="00B21DB5">
              <w:lastRenderedPageBreak/>
              <w:t>:16S:CADETL</w:t>
            </w:r>
          </w:p>
        </w:tc>
        <w:tc>
          <w:tcPr>
            <w:tcW w:w="5386" w:type="dxa"/>
          </w:tcPr>
          <w:p w14:paraId="74F87161" w14:textId="5A405220" w:rsidR="00F72221" w:rsidRDefault="00F72221" w:rsidP="00083901">
            <w:pPr>
              <w:ind w:left="-6" w:firstLine="6"/>
            </w:pPr>
          </w:p>
        </w:tc>
      </w:tr>
      <w:tr w:rsidR="00F72221" w14:paraId="07EA6D5A" w14:textId="77777777" w:rsidTr="00573402">
        <w:tc>
          <w:tcPr>
            <w:tcW w:w="4638" w:type="dxa"/>
          </w:tcPr>
          <w:p w14:paraId="3A9E2245" w14:textId="7F85FEA8" w:rsidR="00F72221" w:rsidRDefault="00F72221" w:rsidP="00083901">
            <w:pPr>
              <w:ind w:left="-6" w:firstLine="6"/>
            </w:pPr>
            <w:r w:rsidRPr="00B21DB5">
              <w:t>:16R:CAOPTN</w:t>
            </w:r>
          </w:p>
        </w:tc>
        <w:tc>
          <w:tcPr>
            <w:tcW w:w="5386" w:type="dxa"/>
          </w:tcPr>
          <w:p w14:paraId="5F95910C" w14:textId="6D626C27" w:rsidR="00F72221" w:rsidRDefault="00F72221" w:rsidP="00083901">
            <w:pPr>
              <w:ind w:left="-6" w:firstLine="6"/>
            </w:pPr>
          </w:p>
        </w:tc>
      </w:tr>
      <w:tr w:rsidR="00F72221" w14:paraId="6C00CC07" w14:textId="77777777" w:rsidTr="00573402">
        <w:tc>
          <w:tcPr>
            <w:tcW w:w="4638" w:type="dxa"/>
          </w:tcPr>
          <w:p w14:paraId="797A856F" w14:textId="330043AA" w:rsidR="00F72221" w:rsidRDefault="00F72221" w:rsidP="00083901">
            <w:pPr>
              <w:ind w:left="-6" w:firstLine="6"/>
            </w:pPr>
            <w:r w:rsidRPr="00B21DB5">
              <w:t>:13A::CAON//001</w:t>
            </w:r>
          </w:p>
        </w:tc>
        <w:tc>
          <w:tcPr>
            <w:tcW w:w="5386" w:type="dxa"/>
          </w:tcPr>
          <w:p w14:paraId="6C5DF805" w14:textId="4D6E128A" w:rsidR="00F72221" w:rsidRDefault="00F72221" w:rsidP="00083901">
            <w:pPr>
              <w:ind w:left="-6" w:firstLine="6"/>
            </w:pPr>
          </w:p>
        </w:tc>
      </w:tr>
      <w:tr w:rsidR="00F72221" w14:paraId="287E176C" w14:textId="77777777" w:rsidTr="00573402">
        <w:tc>
          <w:tcPr>
            <w:tcW w:w="4638" w:type="dxa"/>
          </w:tcPr>
          <w:p w14:paraId="49775E11" w14:textId="5F198344" w:rsidR="00F72221" w:rsidRDefault="00F72221" w:rsidP="00083901">
            <w:pPr>
              <w:ind w:left="-6" w:firstLine="6"/>
            </w:pPr>
            <w:r w:rsidRPr="00B21DB5">
              <w:t>:22F::CAOP//CONY</w:t>
            </w:r>
          </w:p>
        </w:tc>
        <w:tc>
          <w:tcPr>
            <w:tcW w:w="5386" w:type="dxa"/>
          </w:tcPr>
          <w:p w14:paraId="03608294" w14:textId="11F952FA" w:rsidR="00F72221" w:rsidRDefault="00F72221" w:rsidP="00083901">
            <w:pPr>
              <w:ind w:left="-6" w:firstLine="6"/>
            </w:pPr>
          </w:p>
        </w:tc>
      </w:tr>
      <w:tr w:rsidR="00F72221" w14:paraId="00711943" w14:textId="77777777" w:rsidTr="00573402">
        <w:tc>
          <w:tcPr>
            <w:tcW w:w="4638" w:type="dxa"/>
          </w:tcPr>
          <w:p w14:paraId="243F8704" w14:textId="1D1CB343" w:rsidR="00F72221" w:rsidRDefault="00F72221" w:rsidP="00083901">
            <w:pPr>
              <w:ind w:left="-6" w:firstLine="6"/>
            </w:pPr>
            <w:r w:rsidRPr="00B21DB5">
              <w:t>:17B::DFLT//N</w:t>
            </w:r>
          </w:p>
        </w:tc>
        <w:tc>
          <w:tcPr>
            <w:tcW w:w="5386" w:type="dxa"/>
          </w:tcPr>
          <w:p w14:paraId="342B693D" w14:textId="0F426CA3" w:rsidR="00F72221" w:rsidRDefault="00F72221" w:rsidP="00083901">
            <w:pPr>
              <w:ind w:left="-6" w:firstLine="6"/>
            </w:pPr>
          </w:p>
        </w:tc>
      </w:tr>
      <w:tr w:rsidR="00F72221" w14:paraId="6A2687A5" w14:textId="77777777" w:rsidTr="00573402">
        <w:tc>
          <w:tcPr>
            <w:tcW w:w="4638" w:type="dxa"/>
          </w:tcPr>
          <w:p w14:paraId="01195053" w14:textId="6FA46420" w:rsidR="00F72221" w:rsidRDefault="00F72221" w:rsidP="00083901">
            <w:pPr>
              <w:ind w:left="-6" w:firstLine="6"/>
            </w:pPr>
            <w:r w:rsidRPr="00B21DB5">
              <w:t>:17B::CERT//Y</w:t>
            </w:r>
          </w:p>
        </w:tc>
        <w:tc>
          <w:tcPr>
            <w:tcW w:w="5386" w:type="dxa"/>
          </w:tcPr>
          <w:p w14:paraId="432B2B3C" w14:textId="2E1427B5" w:rsidR="00F72221" w:rsidRDefault="00F72221" w:rsidP="00083901">
            <w:pPr>
              <w:ind w:left="-6" w:firstLine="6"/>
            </w:pPr>
          </w:p>
        </w:tc>
      </w:tr>
      <w:tr w:rsidR="00F72221" w14:paraId="788162F3" w14:textId="77777777" w:rsidTr="00573402">
        <w:tc>
          <w:tcPr>
            <w:tcW w:w="4638" w:type="dxa"/>
          </w:tcPr>
          <w:p w14:paraId="10AF8921" w14:textId="32450C76" w:rsidR="00F72221" w:rsidRDefault="00F72221" w:rsidP="00083901">
            <w:pPr>
              <w:ind w:left="-6" w:firstLine="6"/>
            </w:pPr>
            <w:r w:rsidRPr="00B21DB5">
              <w:t>:98C::RDDT//20160721210000</w:t>
            </w:r>
          </w:p>
        </w:tc>
        <w:tc>
          <w:tcPr>
            <w:tcW w:w="5386" w:type="dxa"/>
          </w:tcPr>
          <w:p w14:paraId="392C6DE9" w14:textId="1A7C4C31" w:rsidR="00F72221" w:rsidRDefault="00F72221" w:rsidP="00083901">
            <w:pPr>
              <w:ind w:left="-6" w:firstLine="6"/>
            </w:pPr>
          </w:p>
        </w:tc>
      </w:tr>
      <w:tr w:rsidR="00F72221" w14:paraId="7244AEDE" w14:textId="77777777" w:rsidTr="00573402">
        <w:tc>
          <w:tcPr>
            <w:tcW w:w="4638" w:type="dxa"/>
          </w:tcPr>
          <w:p w14:paraId="1C83F52D" w14:textId="5F5D1525" w:rsidR="00F72221" w:rsidRDefault="00F72221" w:rsidP="00083901">
            <w:pPr>
              <w:ind w:left="-6" w:firstLine="6"/>
            </w:pPr>
            <w:r w:rsidRPr="00B21DB5">
              <w:t>:98C::MKDT//20160722210000</w:t>
            </w:r>
          </w:p>
        </w:tc>
        <w:tc>
          <w:tcPr>
            <w:tcW w:w="5386" w:type="dxa"/>
          </w:tcPr>
          <w:p w14:paraId="0D618C01" w14:textId="2446E18A" w:rsidR="00F72221" w:rsidRDefault="00F72221" w:rsidP="00083901">
            <w:pPr>
              <w:ind w:left="-6" w:firstLine="6"/>
            </w:pPr>
          </w:p>
        </w:tc>
      </w:tr>
      <w:tr w:rsidR="00F72221" w14:paraId="4D9CAE51" w14:textId="77777777" w:rsidTr="00573402">
        <w:tc>
          <w:tcPr>
            <w:tcW w:w="4638" w:type="dxa"/>
          </w:tcPr>
          <w:p w14:paraId="01CA32F5" w14:textId="72F58050" w:rsidR="00F72221" w:rsidRDefault="00F72221" w:rsidP="00083901">
            <w:pPr>
              <w:ind w:left="-6" w:firstLine="6"/>
            </w:pPr>
            <w:r w:rsidRPr="00B21DB5">
              <w:t>:16S:CAOPTN</w:t>
            </w:r>
          </w:p>
        </w:tc>
        <w:tc>
          <w:tcPr>
            <w:tcW w:w="5386" w:type="dxa"/>
          </w:tcPr>
          <w:p w14:paraId="45118EB6" w14:textId="2B1467E2" w:rsidR="00F72221" w:rsidRDefault="00F72221" w:rsidP="00083901">
            <w:pPr>
              <w:ind w:left="-6" w:firstLine="6"/>
            </w:pPr>
          </w:p>
        </w:tc>
      </w:tr>
      <w:tr w:rsidR="00F72221" w14:paraId="7D153EC3" w14:textId="77777777" w:rsidTr="00573402">
        <w:tc>
          <w:tcPr>
            <w:tcW w:w="4638" w:type="dxa"/>
          </w:tcPr>
          <w:p w14:paraId="48B9F2A5" w14:textId="28232C3F" w:rsidR="00F72221" w:rsidRDefault="00F72221" w:rsidP="00083901">
            <w:pPr>
              <w:ind w:left="-6" w:firstLine="6"/>
            </w:pPr>
            <w:r w:rsidRPr="00B21DB5">
              <w:t>:16R:CAOPTN</w:t>
            </w:r>
          </w:p>
        </w:tc>
        <w:tc>
          <w:tcPr>
            <w:tcW w:w="5386" w:type="dxa"/>
          </w:tcPr>
          <w:p w14:paraId="209E89B2" w14:textId="50731FB4" w:rsidR="00F72221" w:rsidRDefault="00F72221" w:rsidP="00083901">
            <w:pPr>
              <w:ind w:left="-6" w:firstLine="6"/>
            </w:pPr>
          </w:p>
        </w:tc>
      </w:tr>
      <w:tr w:rsidR="00F72221" w14:paraId="41CC953F" w14:textId="77777777" w:rsidTr="00573402">
        <w:tc>
          <w:tcPr>
            <w:tcW w:w="4638" w:type="dxa"/>
          </w:tcPr>
          <w:p w14:paraId="4C4B2956" w14:textId="0DA25E6A" w:rsidR="00F72221" w:rsidRDefault="00F72221" w:rsidP="00083901">
            <w:pPr>
              <w:ind w:left="-6" w:firstLine="6"/>
            </w:pPr>
            <w:r w:rsidRPr="00B21DB5">
              <w:t>:13A::CAON//002</w:t>
            </w:r>
          </w:p>
        </w:tc>
        <w:tc>
          <w:tcPr>
            <w:tcW w:w="5386" w:type="dxa"/>
          </w:tcPr>
          <w:p w14:paraId="7A7DA915" w14:textId="0BC82C06" w:rsidR="00F72221" w:rsidRDefault="00F72221" w:rsidP="00083901">
            <w:pPr>
              <w:ind w:left="-6" w:firstLine="6"/>
            </w:pPr>
          </w:p>
        </w:tc>
      </w:tr>
      <w:tr w:rsidR="00F72221" w14:paraId="27951010" w14:textId="77777777" w:rsidTr="00573402">
        <w:tc>
          <w:tcPr>
            <w:tcW w:w="4638" w:type="dxa"/>
          </w:tcPr>
          <w:p w14:paraId="3EF93C31" w14:textId="67DF6C5D" w:rsidR="00F72221" w:rsidRDefault="00F72221" w:rsidP="00083901">
            <w:pPr>
              <w:ind w:left="-6" w:firstLine="6"/>
            </w:pPr>
            <w:r w:rsidRPr="00B21DB5">
              <w:t>:22F::CAOP//CONN</w:t>
            </w:r>
          </w:p>
        </w:tc>
        <w:tc>
          <w:tcPr>
            <w:tcW w:w="5386" w:type="dxa"/>
          </w:tcPr>
          <w:p w14:paraId="7A86FC96" w14:textId="47E4FB13" w:rsidR="00F72221" w:rsidRDefault="00F72221" w:rsidP="00083901">
            <w:pPr>
              <w:ind w:left="-6" w:firstLine="6"/>
            </w:pPr>
          </w:p>
        </w:tc>
      </w:tr>
      <w:tr w:rsidR="00F72221" w14:paraId="1B5461B5" w14:textId="77777777" w:rsidTr="00573402">
        <w:tc>
          <w:tcPr>
            <w:tcW w:w="4638" w:type="dxa"/>
          </w:tcPr>
          <w:p w14:paraId="0C288B1B" w14:textId="07360AC0" w:rsidR="00F72221" w:rsidRDefault="00F72221" w:rsidP="00083901">
            <w:pPr>
              <w:ind w:left="-6" w:firstLine="6"/>
            </w:pPr>
            <w:r w:rsidRPr="00B21DB5">
              <w:t>:17B::DFLT//N</w:t>
            </w:r>
          </w:p>
        </w:tc>
        <w:tc>
          <w:tcPr>
            <w:tcW w:w="5386" w:type="dxa"/>
          </w:tcPr>
          <w:p w14:paraId="0A6D39F0" w14:textId="0D080189" w:rsidR="00F72221" w:rsidRDefault="00F72221" w:rsidP="00083901">
            <w:pPr>
              <w:ind w:left="-6" w:firstLine="6"/>
            </w:pPr>
          </w:p>
        </w:tc>
      </w:tr>
      <w:tr w:rsidR="00F72221" w14:paraId="5DBE83D2" w14:textId="77777777" w:rsidTr="00573402">
        <w:tc>
          <w:tcPr>
            <w:tcW w:w="4638" w:type="dxa"/>
          </w:tcPr>
          <w:p w14:paraId="5E33D4FA" w14:textId="2850A1B3" w:rsidR="00F72221" w:rsidRDefault="00F72221" w:rsidP="00083901">
            <w:pPr>
              <w:ind w:left="-6" w:firstLine="6"/>
            </w:pPr>
            <w:r w:rsidRPr="00B21DB5">
              <w:t>:17B::CERT//Y</w:t>
            </w:r>
          </w:p>
        </w:tc>
        <w:tc>
          <w:tcPr>
            <w:tcW w:w="5386" w:type="dxa"/>
          </w:tcPr>
          <w:p w14:paraId="057E6A3E" w14:textId="77777777" w:rsidR="00F72221" w:rsidRDefault="00F72221" w:rsidP="00083901">
            <w:pPr>
              <w:ind w:left="-6" w:firstLine="6"/>
            </w:pPr>
          </w:p>
        </w:tc>
      </w:tr>
      <w:tr w:rsidR="00F72221" w14:paraId="4830207C" w14:textId="77777777" w:rsidTr="00573402">
        <w:tc>
          <w:tcPr>
            <w:tcW w:w="4638" w:type="dxa"/>
          </w:tcPr>
          <w:p w14:paraId="7917C93B" w14:textId="265CBD14" w:rsidR="00F72221" w:rsidRDefault="00F72221" w:rsidP="00083901">
            <w:pPr>
              <w:ind w:left="-6" w:firstLine="6"/>
            </w:pPr>
            <w:r w:rsidRPr="00B21DB5">
              <w:t>:98C::RDDT//20160721210000</w:t>
            </w:r>
          </w:p>
        </w:tc>
        <w:tc>
          <w:tcPr>
            <w:tcW w:w="5386" w:type="dxa"/>
          </w:tcPr>
          <w:p w14:paraId="208FD020" w14:textId="77777777" w:rsidR="00F72221" w:rsidRDefault="00F72221" w:rsidP="00083901">
            <w:pPr>
              <w:ind w:left="-6" w:firstLine="6"/>
            </w:pPr>
          </w:p>
        </w:tc>
      </w:tr>
      <w:tr w:rsidR="00F72221" w14:paraId="5E5FFE11" w14:textId="77777777" w:rsidTr="00573402">
        <w:tc>
          <w:tcPr>
            <w:tcW w:w="4638" w:type="dxa"/>
          </w:tcPr>
          <w:p w14:paraId="65901442" w14:textId="5DC7B803" w:rsidR="00F72221" w:rsidRDefault="00F72221" w:rsidP="00083901">
            <w:pPr>
              <w:ind w:left="-6" w:firstLine="6"/>
            </w:pPr>
            <w:r w:rsidRPr="00B21DB5">
              <w:t>:98C::MKDT//20160722210000</w:t>
            </w:r>
          </w:p>
        </w:tc>
        <w:tc>
          <w:tcPr>
            <w:tcW w:w="5386" w:type="dxa"/>
          </w:tcPr>
          <w:p w14:paraId="636615D2" w14:textId="77777777" w:rsidR="00F72221" w:rsidRDefault="00F72221" w:rsidP="00083901">
            <w:pPr>
              <w:ind w:left="-6" w:firstLine="6"/>
            </w:pPr>
          </w:p>
        </w:tc>
      </w:tr>
      <w:tr w:rsidR="00F72221" w14:paraId="4A8D56C7" w14:textId="77777777" w:rsidTr="00573402">
        <w:tc>
          <w:tcPr>
            <w:tcW w:w="4638" w:type="dxa"/>
          </w:tcPr>
          <w:p w14:paraId="1E7C6EF9" w14:textId="485B88F2" w:rsidR="00F72221" w:rsidRDefault="00F72221" w:rsidP="00083901">
            <w:pPr>
              <w:ind w:left="-6" w:firstLine="6"/>
            </w:pPr>
            <w:r w:rsidRPr="00B21DB5">
              <w:t>:16S:CAOPTN</w:t>
            </w:r>
          </w:p>
        </w:tc>
        <w:tc>
          <w:tcPr>
            <w:tcW w:w="5386" w:type="dxa"/>
          </w:tcPr>
          <w:p w14:paraId="26BA0CE4" w14:textId="77777777" w:rsidR="00F72221" w:rsidRDefault="00F72221" w:rsidP="00083901">
            <w:pPr>
              <w:ind w:left="-6" w:firstLine="6"/>
            </w:pPr>
          </w:p>
        </w:tc>
      </w:tr>
      <w:tr w:rsidR="00F72221" w14:paraId="1CC8B6A9" w14:textId="77777777" w:rsidTr="00573402">
        <w:tc>
          <w:tcPr>
            <w:tcW w:w="4638" w:type="dxa"/>
          </w:tcPr>
          <w:p w14:paraId="7FBB87A9" w14:textId="241BD1B0" w:rsidR="00F72221" w:rsidRDefault="00F72221" w:rsidP="00083901">
            <w:pPr>
              <w:ind w:left="-6" w:firstLine="6"/>
            </w:pPr>
            <w:r w:rsidRPr="00B21DB5">
              <w:t>:16R:CAOPTN</w:t>
            </w:r>
          </w:p>
        </w:tc>
        <w:tc>
          <w:tcPr>
            <w:tcW w:w="5386" w:type="dxa"/>
          </w:tcPr>
          <w:p w14:paraId="5850548E" w14:textId="77777777" w:rsidR="00F72221" w:rsidRDefault="00F72221" w:rsidP="00083901">
            <w:pPr>
              <w:ind w:left="-6" w:firstLine="6"/>
            </w:pPr>
          </w:p>
        </w:tc>
      </w:tr>
      <w:tr w:rsidR="00F72221" w14:paraId="3D07BEA9" w14:textId="77777777" w:rsidTr="00573402">
        <w:tc>
          <w:tcPr>
            <w:tcW w:w="4638" w:type="dxa"/>
          </w:tcPr>
          <w:p w14:paraId="058F4366" w14:textId="1BFBFDDE" w:rsidR="00F72221" w:rsidRDefault="00F72221" w:rsidP="00083901">
            <w:pPr>
              <w:ind w:left="-6" w:firstLine="6"/>
            </w:pPr>
            <w:r w:rsidRPr="00B21DB5">
              <w:t>:13A::CAON//003</w:t>
            </w:r>
          </w:p>
        </w:tc>
        <w:tc>
          <w:tcPr>
            <w:tcW w:w="5386" w:type="dxa"/>
          </w:tcPr>
          <w:p w14:paraId="6419636A" w14:textId="6052DADD" w:rsidR="00F72221" w:rsidRDefault="00F72221" w:rsidP="00083901">
            <w:pPr>
              <w:ind w:left="-6" w:firstLine="6"/>
            </w:pPr>
          </w:p>
        </w:tc>
      </w:tr>
      <w:tr w:rsidR="00F72221" w14:paraId="36498715" w14:textId="77777777" w:rsidTr="00573402">
        <w:tc>
          <w:tcPr>
            <w:tcW w:w="4638" w:type="dxa"/>
          </w:tcPr>
          <w:p w14:paraId="021D0747" w14:textId="1279A2D6" w:rsidR="00F72221" w:rsidRDefault="00F72221" w:rsidP="00083901">
            <w:pPr>
              <w:ind w:left="-6" w:firstLine="6"/>
            </w:pPr>
            <w:r w:rsidRPr="00B21DB5">
              <w:t>:22F::CAOP//ABST</w:t>
            </w:r>
          </w:p>
        </w:tc>
        <w:tc>
          <w:tcPr>
            <w:tcW w:w="5386" w:type="dxa"/>
          </w:tcPr>
          <w:p w14:paraId="2EACCD37" w14:textId="01D8852E" w:rsidR="00F72221" w:rsidRDefault="00F72221" w:rsidP="00083901">
            <w:pPr>
              <w:ind w:left="-6" w:firstLine="6"/>
            </w:pPr>
          </w:p>
        </w:tc>
      </w:tr>
      <w:tr w:rsidR="00F72221" w14:paraId="0BE2CC41" w14:textId="77777777" w:rsidTr="00573402">
        <w:tc>
          <w:tcPr>
            <w:tcW w:w="4638" w:type="dxa"/>
          </w:tcPr>
          <w:p w14:paraId="15846BBD" w14:textId="4C23F3D8" w:rsidR="00F72221" w:rsidRDefault="00F72221" w:rsidP="00083901">
            <w:pPr>
              <w:ind w:left="-6" w:firstLine="6"/>
            </w:pPr>
            <w:r w:rsidRPr="00B21DB5">
              <w:t>:17B::DFLT//N</w:t>
            </w:r>
          </w:p>
        </w:tc>
        <w:tc>
          <w:tcPr>
            <w:tcW w:w="5386" w:type="dxa"/>
          </w:tcPr>
          <w:p w14:paraId="1425DED8" w14:textId="7D7CDF02" w:rsidR="00F72221" w:rsidRDefault="00F72221" w:rsidP="00083901">
            <w:pPr>
              <w:ind w:left="-6" w:firstLine="6"/>
            </w:pPr>
          </w:p>
        </w:tc>
      </w:tr>
      <w:tr w:rsidR="00F72221" w14:paraId="7AE5006A" w14:textId="77777777" w:rsidTr="00573402">
        <w:tc>
          <w:tcPr>
            <w:tcW w:w="4638" w:type="dxa"/>
          </w:tcPr>
          <w:p w14:paraId="7A12CBB0" w14:textId="4EB09FCE" w:rsidR="00F72221" w:rsidRDefault="00F72221" w:rsidP="00083901">
            <w:pPr>
              <w:ind w:left="-6" w:firstLine="6"/>
            </w:pPr>
            <w:r w:rsidRPr="00B21DB5">
              <w:t>:17B::CERT//Y</w:t>
            </w:r>
          </w:p>
        </w:tc>
        <w:tc>
          <w:tcPr>
            <w:tcW w:w="5386" w:type="dxa"/>
          </w:tcPr>
          <w:p w14:paraId="3E1D08BD" w14:textId="6DE358C2" w:rsidR="00F72221" w:rsidRDefault="00F72221" w:rsidP="00083901">
            <w:pPr>
              <w:ind w:left="-6" w:firstLine="6"/>
            </w:pPr>
          </w:p>
        </w:tc>
      </w:tr>
      <w:tr w:rsidR="00F72221" w14:paraId="4BA562E3" w14:textId="77777777" w:rsidTr="00573402">
        <w:tc>
          <w:tcPr>
            <w:tcW w:w="4638" w:type="dxa"/>
          </w:tcPr>
          <w:p w14:paraId="026FE495" w14:textId="462EF01B" w:rsidR="00F72221" w:rsidRDefault="00F72221" w:rsidP="00083901">
            <w:pPr>
              <w:ind w:left="-6" w:firstLine="6"/>
            </w:pPr>
            <w:r w:rsidRPr="00B21DB5">
              <w:t>:98C::RDDT//20160721210000</w:t>
            </w:r>
          </w:p>
        </w:tc>
        <w:tc>
          <w:tcPr>
            <w:tcW w:w="5386" w:type="dxa"/>
          </w:tcPr>
          <w:p w14:paraId="19A0DF5B" w14:textId="38F380FA" w:rsidR="00F72221" w:rsidRDefault="00F72221" w:rsidP="00083901">
            <w:pPr>
              <w:ind w:left="-6" w:firstLine="6"/>
            </w:pPr>
          </w:p>
        </w:tc>
      </w:tr>
      <w:tr w:rsidR="00F72221" w14:paraId="519A9078" w14:textId="77777777" w:rsidTr="00573402">
        <w:tc>
          <w:tcPr>
            <w:tcW w:w="4638" w:type="dxa"/>
          </w:tcPr>
          <w:p w14:paraId="57C85485" w14:textId="451A89EC" w:rsidR="00F72221" w:rsidRDefault="00F72221" w:rsidP="00083901">
            <w:pPr>
              <w:ind w:left="-6" w:firstLine="6"/>
            </w:pPr>
            <w:r w:rsidRPr="00B21DB5">
              <w:t>:98C::MKDT//20160722210000</w:t>
            </w:r>
          </w:p>
        </w:tc>
        <w:tc>
          <w:tcPr>
            <w:tcW w:w="5386" w:type="dxa"/>
          </w:tcPr>
          <w:p w14:paraId="3B5F49AF" w14:textId="5C3F7B67" w:rsidR="00F72221" w:rsidRDefault="00F72221" w:rsidP="00083901">
            <w:pPr>
              <w:ind w:left="-6" w:firstLine="6"/>
            </w:pPr>
          </w:p>
        </w:tc>
      </w:tr>
      <w:tr w:rsidR="00F72221" w14:paraId="49703425" w14:textId="77777777" w:rsidTr="00573402">
        <w:tc>
          <w:tcPr>
            <w:tcW w:w="4638" w:type="dxa"/>
          </w:tcPr>
          <w:p w14:paraId="791D3320" w14:textId="367D4609" w:rsidR="00F72221" w:rsidRPr="00C915AC" w:rsidRDefault="00F72221" w:rsidP="00083901">
            <w:pPr>
              <w:ind w:left="-6" w:firstLine="6"/>
            </w:pPr>
            <w:r w:rsidRPr="00C915AC">
              <w:t>:16S:CAOPTN</w:t>
            </w:r>
          </w:p>
        </w:tc>
        <w:tc>
          <w:tcPr>
            <w:tcW w:w="5386" w:type="dxa"/>
          </w:tcPr>
          <w:p w14:paraId="703F5A18" w14:textId="6187FFA8" w:rsidR="00F72221" w:rsidRDefault="00F72221" w:rsidP="00083901">
            <w:pPr>
              <w:ind w:left="-6" w:firstLine="6"/>
            </w:pPr>
          </w:p>
        </w:tc>
      </w:tr>
      <w:tr w:rsidR="00F72221" w14:paraId="2508DE80" w14:textId="77777777" w:rsidTr="00573402">
        <w:tc>
          <w:tcPr>
            <w:tcW w:w="4638" w:type="dxa"/>
          </w:tcPr>
          <w:p w14:paraId="36F2E52C" w14:textId="0B063324" w:rsidR="00F72221" w:rsidRPr="00C915AC" w:rsidRDefault="00F72221" w:rsidP="00083901">
            <w:pPr>
              <w:ind w:left="-6" w:firstLine="6"/>
            </w:pPr>
            <w:r w:rsidRPr="00C915AC">
              <w:t>:16R:ADDINFO</w:t>
            </w:r>
          </w:p>
        </w:tc>
        <w:tc>
          <w:tcPr>
            <w:tcW w:w="5386" w:type="dxa"/>
          </w:tcPr>
          <w:p w14:paraId="1F4E9723" w14:textId="0D53D7D5" w:rsidR="00F72221" w:rsidRDefault="00F72221" w:rsidP="00083901">
            <w:pPr>
              <w:ind w:left="-6" w:firstLine="6"/>
            </w:pPr>
          </w:p>
        </w:tc>
      </w:tr>
      <w:tr w:rsidR="00F72221" w:rsidRPr="008427F4" w14:paraId="4AEC7ADD" w14:textId="77777777" w:rsidTr="00573402">
        <w:tc>
          <w:tcPr>
            <w:tcW w:w="4638" w:type="dxa"/>
          </w:tcPr>
          <w:p w14:paraId="59C926A0" w14:textId="198571C7" w:rsidR="00F72221" w:rsidRPr="00C915AC" w:rsidRDefault="00340BB3" w:rsidP="00CD1A70">
            <w:pPr>
              <w:pStyle w:val="a7"/>
              <w:rPr>
                <w:sz w:val="24"/>
                <w:szCs w:val="24"/>
                <w:lang w:val="en-US"/>
              </w:rPr>
            </w:pPr>
            <w:r w:rsidRPr="00C915AC">
              <w:rPr>
                <w:sz w:val="24"/>
                <w:szCs w:val="24"/>
                <w:lang w:val="en-US"/>
              </w:rPr>
              <w:t>:70E::ADTX/</w:t>
            </w:r>
            <w:r w:rsidR="00F72221" w:rsidRPr="00C915AC">
              <w:rPr>
                <w:sz w:val="24"/>
                <w:szCs w:val="24"/>
                <w:lang w:val="en-US"/>
              </w:rPr>
              <w:t>/ISSR/NAME/'Energoneftegaz</w:t>
            </w:r>
          </w:p>
        </w:tc>
        <w:tc>
          <w:tcPr>
            <w:tcW w:w="5386" w:type="dxa"/>
          </w:tcPr>
          <w:p w14:paraId="14DBAF9B" w14:textId="3B3501AB" w:rsidR="00F72221" w:rsidRPr="00FF297E" w:rsidRDefault="00F72221" w:rsidP="00CD1A70">
            <w:pPr>
              <w:pStyle w:val="a7"/>
              <w:rPr>
                <w:lang w:val="en-US"/>
              </w:rPr>
            </w:pPr>
          </w:p>
        </w:tc>
      </w:tr>
      <w:tr w:rsidR="00F72221" w:rsidRPr="00714D2B" w14:paraId="66BE67F8" w14:textId="77777777" w:rsidTr="00573402">
        <w:tc>
          <w:tcPr>
            <w:tcW w:w="4638" w:type="dxa"/>
          </w:tcPr>
          <w:p w14:paraId="148006A4" w14:textId="53F544A8" w:rsidR="00C915AC" w:rsidRPr="00C915AC" w:rsidRDefault="00C915AC" w:rsidP="00C915AC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C915AC">
              <w:rPr>
                <w:lang w:val="en-US"/>
              </w:rPr>
              <w:t>:70E::</w:t>
            </w:r>
            <w:r>
              <w:rPr>
                <w:lang w:val="en-US"/>
              </w:rPr>
              <w:t>c</w:t>
            </w:r>
            <w:r w:rsidRPr="00C915AC">
              <w:rPr>
                <w:lang w:val="en-US"/>
              </w:rPr>
              <w:t>//'PO VSEM VOPROSAM,</w:t>
            </w:r>
          </w:p>
          <w:p w14:paraId="0E8B7296" w14:textId="77777777" w:rsidR="00C915AC" w:rsidRPr="00C915AC" w:rsidRDefault="00C915AC" w:rsidP="00C915AC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C915AC">
              <w:rPr>
                <w:lang w:val="en-US"/>
              </w:rPr>
              <w:t xml:space="preserve"> SVaZANNYM S NAST</w:t>
            </w:r>
          </w:p>
          <w:p w14:paraId="16B79007" w14:textId="77777777" w:rsidR="00C915AC" w:rsidRPr="00C915AC" w:rsidRDefault="00C915AC" w:rsidP="00C915AC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C915AC">
              <w:rPr>
                <w:lang w:val="en-US"/>
              </w:rPr>
              <w:t>OaqIM SOOBqENIEM, VY MOJETE</w:t>
            </w:r>
          </w:p>
          <w:p w14:paraId="1B1D247A" w14:textId="77777777" w:rsidR="00C915AC" w:rsidRPr="00C915AC" w:rsidRDefault="00C915AC" w:rsidP="00C915AC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C915AC">
              <w:rPr>
                <w:lang w:val="en-US"/>
              </w:rPr>
              <w:t xml:space="preserve"> OBRAqATXSa K VAQIM PERSONAL</w:t>
            </w:r>
          </w:p>
          <w:p w14:paraId="480D1E2F" w14:textId="77777777" w:rsidR="00C915AC" w:rsidRPr="00C915AC" w:rsidRDefault="00C915AC" w:rsidP="00C915AC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C915AC">
              <w:rPr>
                <w:lang w:val="en-US"/>
              </w:rPr>
              <w:t>XNYM MENEDJERAM</w:t>
            </w:r>
          </w:p>
          <w:p w14:paraId="3A4BBDF4" w14:textId="77777777" w:rsidR="00C915AC" w:rsidRPr="00C915AC" w:rsidRDefault="00C915AC" w:rsidP="00C915AC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C915AC">
              <w:rPr>
                <w:lang w:val="en-US"/>
              </w:rPr>
              <w:t>PO TELEFONAM': (495) 956-27-90</w:t>
            </w:r>
          </w:p>
          <w:p w14:paraId="06C2FB0F" w14:textId="77777777" w:rsidR="00C915AC" w:rsidRPr="00C915AC" w:rsidRDefault="00C915AC" w:rsidP="00C915AC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C915AC">
              <w:rPr>
                <w:lang w:val="en-US"/>
              </w:rPr>
              <w:t>, (495) 956-27-91</w:t>
            </w:r>
          </w:p>
          <w:p w14:paraId="01261185" w14:textId="77777777" w:rsidR="00C915AC" w:rsidRPr="00C915AC" w:rsidRDefault="00C915AC" w:rsidP="00C915AC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C915AC">
              <w:rPr>
                <w:lang w:val="en-US"/>
              </w:rPr>
              <w:t>/ For details please contact</w:t>
            </w:r>
          </w:p>
          <w:p w14:paraId="2C7ACF18" w14:textId="77777777" w:rsidR="00C915AC" w:rsidRPr="00C915AC" w:rsidRDefault="00C915AC" w:rsidP="00C915AC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C915AC">
              <w:rPr>
                <w:lang w:val="en-US"/>
              </w:rPr>
              <w:t xml:space="preserve"> your account  manager </w:t>
            </w:r>
          </w:p>
          <w:p w14:paraId="22F2257B" w14:textId="7E6792E6" w:rsidR="00F72221" w:rsidRPr="00C915AC" w:rsidRDefault="00C915AC" w:rsidP="00C915AC">
            <w:pPr>
              <w:pStyle w:val="a7"/>
              <w:rPr>
                <w:sz w:val="24"/>
                <w:szCs w:val="24"/>
                <w:lang w:val="en-US"/>
              </w:rPr>
            </w:pPr>
            <w:r w:rsidRPr="00C915AC">
              <w:rPr>
                <w:sz w:val="24"/>
                <w:szCs w:val="24"/>
                <w:lang w:val="en-US"/>
              </w:rPr>
              <w:t>(495) 956-27-90, (495) 956-27-91</w:t>
            </w:r>
          </w:p>
        </w:tc>
        <w:tc>
          <w:tcPr>
            <w:tcW w:w="5386" w:type="dxa"/>
          </w:tcPr>
          <w:p w14:paraId="3E949FAC" w14:textId="63ED9E48" w:rsidR="00F72221" w:rsidRPr="00FF297E" w:rsidRDefault="00F72221" w:rsidP="00CD1A70">
            <w:pPr>
              <w:pStyle w:val="a7"/>
              <w:rPr>
                <w:lang w:val="en-US"/>
              </w:rPr>
            </w:pPr>
          </w:p>
        </w:tc>
      </w:tr>
      <w:tr w:rsidR="00F72221" w14:paraId="6FA95A18" w14:textId="77777777" w:rsidTr="00573402">
        <w:tc>
          <w:tcPr>
            <w:tcW w:w="4638" w:type="dxa"/>
          </w:tcPr>
          <w:p w14:paraId="3901D146" w14:textId="2F33FD21" w:rsidR="00F72221" w:rsidRPr="00C915AC" w:rsidRDefault="00F72221" w:rsidP="00CD1A70">
            <w:pPr>
              <w:pStyle w:val="a7"/>
              <w:rPr>
                <w:sz w:val="24"/>
                <w:szCs w:val="24"/>
              </w:rPr>
            </w:pPr>
            <w:r w:rsidRPr="00C915AC">
              <w:rPr>
                <w:sz w:val="24"/>
                <w:szCs w:val="24"/>
              </w:rPr>
              <w:t>:16S:ADDINFO</w:t>
            </w:r>
          </w:p>
        </w:tc>
        <w:tc>
          <w:tcPr>
            <w:tcW w:w="5386" w:type="dxa"/>
          </w:tcPr>
          <w:p w14:paraId="15C63343" w14:textId="39409C36" w:rsidR="00F72221" w:rsidRDefault="00F72221" w:rsidP="00CD1A70">
            <w:pPr>
              <w:pStyle w:val="a7"/>
            </w:pPr>
          </w:p>
        </w:tc>
      </w:tr>
    </w:tbl>
    <w:p w14:paraId="6635B72F" w14:textId="2B1B7ED4" w:rsidR="00EB6C22" w:rsidRPr="00FF297E" w:rsidRDefault="00FF297E" w:rsidP="008A44AD">
      <w:pPr>
        <w:pStyle w:val="20"/>
        <w:rPr>
          <w:lang w:val="en-US"/>
        </w:rPr>
      </w:pPr>
      <w:bookmarkStart w:id="3" w:name="_Toc445282164"/>
      <w:r>
        <w:t>Сообщение МТ56</w:t>
      </w:r>
      <w:r>
        <w:rPr>
          <w:lang w:val="en-US"/>
        </w:rPr>
        <w:t>8</w:t>
      </w:r>
      <w:bookmarkEnd w:id="3"/>
    </w:p>
    <w:p w14:paraId="35C172CC" w14:textId="250F0DA4" w:rsidR="00EB6C22" w:rsidRDefault="00EB6C22" w:rsidP="00EB6C22">
      <w:pPr>
        <w:ind w:hanging="6"/>
      </w:pPr>
      <w:r>
        <w:t xml:space="preserve">Легенда: </w:t>
      </w:r>
      <w:r w:rsidR="001C2D3F">
        <w:t>Сообщение связано с МТ564 и содержит бюллетень</w:t>
      </w: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4921"/>
        <w:gridCol w:w="5329"/>
      </w:tblGrid>
      <w:tr w:rsidR="00EB6C22" w14:paraId="4EC1762B" w14:textId="77777777" w:rsidTr="00EB6C22">
        <w:tc>
          <w:tcPr>
            <w:tcW w:w="4921" w:type="dxa"/>
            <w:shd w:val="clear" w:color="auto" w:fill="F2F2F2" w:themeFill="background1" w:themeFillShade="F2"/>
          </w:tcPr>
          <w:p w14:paraId="597DBC05" w14:textId="77777777" w:rsidR="00EB6C22" w:rsidRPr="00445088" w:rsidRDefault="00EB6C22" w:rsidP="0010606C">
            <w:pPr>
              <w:pStyle w:val="a3"/>
            </w:pPr>
            <w:r>
              <w:t>Пример сообщения</w:t>
            </w:r>
          </w:p>
        </w:tc>
        <w:tc>
          <w:tcPr>
            <w:tcW w:w="5329" w:type="dxa"/>
            <w:shd w:val="clear" w:color="auto" w:fill="F2F2F2" w:themeFill="background1" w:themeFillShade="F2"/>
          </w:tcPr>
          <w:p w14:paraId="47A2E1E9" w14:textId="77777777" w:rsidR="00EB6C22" w:rsidRDefault="00EB6C22" w:rsidP="0010606C">
            <w:pPr>
              <w:pStyle w:val="a3"/>
            </w:pPr>
            <w:r>
              <w:t>Комментарии</w:t>
            </w:r>
          </w:p>
        </w:tc>
      </w:tr>
      <w:tr w:rsidR="00F72221" w14:paraId="244E5468" w14:textId="77777777" w:rsidTr="00EB6C22">
        <w:tc>
          <w:tcPr>
            <w:tcW w:w="4921" w:type="dxa"/>
          </w:tcPr>
          <w:p w14:paraId="6EDF373F" w14:textId="63D0E6DF" w:rsidR="00F72221" w:rsidRPr="00445088" w:rsidRDefault="00F72221" w:rsidP="0010606C">
            <w:pPr>
              <w:ind w:left="-6" w:firstLine="6"/>
            </w:pPr>
            <w:r w:rsidRPr="001664E4">
              <w:t>:16R:GENL</w:t>
            </w:r>
          </w:p>
        </w:tc>
        <w:tc>
          <w:tcPr>
            <w:tcW w:w="5329" w:type="dxa"/>
          </w:tcPr>
          <w:p w14:paraId="04574DBF" w14:textId="77777777" w:rsidR="00F72221" w:rsidRDefault="00F72221" w:rsidP="0010606C">
            <w:pPr>
              <w:ind w:left="-6" w:firstLine="6"/>
            </w:pPr>
          </w:p>
        </w:tc>
      </w:tr>
      <w:tr w:rsidR="00F72221" w14:paraId="121C161C" w14:textId="77777777" w:rsidTr="00EB6C22">
        <w:tc>
          <w:tcPr>
            <w:tcW w:w="4921" w:type="dxa"/>
          </w:tcPr>
          <w:p w14:paraId="6C08E036" w14:textId="116D073E" w:rsidR="00F72221" w:rsidRPr="00445088" w:rsidRDefault="00F72221" w:rsidP="0010606C">
            <w:pPr>
              <w:ind w:left="-6" w:firstLine="6"/>
            </w:pPr>
            <w:r w:rsidRPr="001664E4">
              <w:t>:28E:1/ONLY</w:t>
            </w:r>
          </w:p>
        </w:tc>
        <w:tc>
          <w:tcPr>
            <w:tcW w:w="5329" w:type="dxa"/>
          </w:tcPr>
          <w:p w14:paraId="2B8E6DEE" w14:textId="77777777" w:rsidR="00F72221" w:rsidRDefault="00F72221" w:rsidP="0010606C">
            <w:pPr>
              <w:ind w:left="-6" w:firstLine="6"/>
            </w:pPr>
          </w:p>
        </w:tc>
      </w:tr>
      <w:tr w:rsidR="00F72221" w14:paraId="2D76E2A4" w14:textId="77777777" w:rsidTr="00EB6C22">
        <w:tc>
          <w:tcPr>
            <w:tcW w:w="4921" w:type="dxa"/>
          </w:tcPr>
          <w:p w14:paraId="5A88F10F" w14:textId="1C4CCD9F" w:rsidR="00F72221" w:rsidRPr="00445088" w:rsidRDefault="00F72221" w:rsidP="0010606C">
            <w:pPr>
              <w:ind w:left="-6" w:firstLine="6"/>
            </w:pPr>
            <w:r w:rsidRPr="001664E4">
              <w:t>:20C::CORP//000100X1</w:t>
            </w:r>
          </w:p>
        </w:tc>
        <w:tc>
          <w:tcPr>
            <w:tcW w:w="5329" w:type="dxa"/>
          </w:tcPr>
          <w:p w14:paraId="5294B1D4" w14:textId="77777777" w:rsidR="00F72221" w:rsidRDefault="00F72221" w:rsidP="0010606C">
            <w:pPr>
              <w:ind w:left="-6" w:firstLine="6"/>
            </w:pPr>
          </w:p>
        </w:tc>
      </w:tr>
      <w:tr w:rsidR="00F72221" w14:paraId="359965F0" w14:textId="77777777" w:rsidTr="00EB6C22">
        <w:tc>
          <w:tcPr>
            <w:tcW w:w="4921" w:type="dxa"/>
          </w:tcPr>
          <w:p w14:paraId="44E17223" w14:textId="44BCD6CB" w:rsidR="00F72221" w:rsidRDefault="00F72221" w:rsidP="0010606C">
            <w:pPr>
              <w:ind w:left="-6" w:firstLine="6"/>
            </w:pPr>
            <w:r w:rsidRPr="001664E4">
              <w:t>:20C::SEME//N1</w:t>
            </w:r>
          </w:p>
        </w:tc>
        <w:tc>
          <w:tcPr>
            <w:tcW w:w="5329" w:type="dxa"/>
          </w:tcPr>
          <w:p w14:paraId="17E48A46" w14:textId="77777777" w:rsidR="00F72221" w:rsidRDefault="00F72221" w:rsidP="0010606C">
            <w:pPr>
              <w:ind w:left="-6" w:firstLine="6"/>
            </w:pPr>
          </w:p>
        </w:tc>
      </w:tr>
      <w:tr w:rsidR="00F72221" w14:paraId="25E0ADA3" w14:textId="77777777" w:rsidTr="00EB6C22">
        <w:tc>
          <w:tcPr>
            <w:tcW w:w="4921" w:type="dxa"/>
          </w:tcPr>
          <w:p w14:paraId="58E87F1A" w14:textId="738C1574" w:rsidR="00F72221" w:rsidRDefault="00F72221" w:rsidP="0010606C">
            <w:pPr>
              <w:ind w:left="-6" w:firstLine="6"/>
            </w:pPr>
            <w:r w:rsidRPr="001664E4">
              <w:t>:23G:NEWM</w:t>
            </w:r>
          </w:p>
        </w:tc>
        <w:tc>
          <w:tcPr>
            <w:tcW w:w="5329" w:type="dxa"/>
          </w:tcPr>
          <w:p w14:paraId="6A60FD42" w14:textId="77777777" w:rsidR="00F72221" w:rsidRDefault="00F72221" w:rsidP="0010606C">
            <w:pPr>
              <w:ind w:left="-6" w:firstLine="6"/>
            </w:pPr>
          </w:p>
        </w:tc>
      </w:tr>
      <w:tr w:rsidR="00F72221" w14:paraId="0C474823" w14:textId="77777777" w:rsidTr="00EB6C22">
        <w:tc>
          <w:tcPr>
            <w:tcW w:w="4921" w:type="dxa"/>
          </w:tcPr>
          <w:p w14:paraId="377205D4" w14:textId="44E2B319" w:rsidR="00F72221" w:rsidRDefault="00F72221" w:rsidP="0010606C">
            <w:pPr>
              <w:ind w:left="-6" w:firstLine="6"/>
            </w:pPr>
            <w:r w:rsidRPr="001664E4">
              <w:t>:22F::CAEV//BMET</w:t>
            </w:r>
          </w:p>
        </w:tc>
        <w:tc>
          <w:tcPr>
            <w:tcW w:w="5329" w:type="dxa"/>
          </w:tcPr>
          <w:p w14:paraId="2C567806" w14:textId="77777777" w:rsidR="00F72221" w:rsidRDefault="00F72221" w:rsidP="0010606C">
            <w:pPr>
              <w:ind w:left="-6" w:firstLine="6"/>
            </w:pPr>
          </w:p>
        </w:tc>
      </w:tr>
      <w:tr w:rsidR="00F72221" w14:paraId="5D4270B6" w14:textId="77777777" w:rsidTr="00EB6C22">
        <w:tc>
          <w:tcPr>
            <w:tcW w:w="4921" w:type="dxa"/>
          </w:tcPr>
          <w:p w14:paraId="25A724E8" w14:textId="68688CD8" w:rsidR="00F72221" w:rsidRDefault="00F72221" w:rsidP="0010606C">
            <w:pPr>
              <w:ind w:left="-6" w:firstLine="6"/>
            </w:pPr>
            <w:r w:rsidRPr="001664E4">
              <w:t>:98C::PREP//20160701200000</w:t>
            </w:r>
          </w:p>
        </w:tc>
        <w:tc>
          <w:tcPr>
            <w:tcW w:w="5329" w:type="dxa"/>
          </w:tcPr>
          <w:p w14:paraId="183FA8FB" w14:textId="77777777" w:rsidR="00F72221" w:rsidRDefault="00F72221" w:rsidP="0010606C">
            <w:pPr>
              <w:ind w:left="-6" w:firstLine="6"/>
            </w:pPr>
          </w:p>
        </w:tc>
      </w:tr>
      <w:tr w:rsidR="00F72221" w14:paraId="1FB88FFE" w14:textId="77777777" w:rsidTr="00EB6C22">
        <w:tc>
          <w:tcPr>
            <w:tcW w:w="4921" w:type="dxa"/>
          </w:tcPr>
          <w:p w14:paraId="58EAD38D" w14:textId="506733EE" w:rsidR="00F72221" w:rsidRDefault="00F72221" w:rsidP="0010606C">
            <w:pPr>
              <w:ind w:left="-6" w:firstLine="6"/>
            </w:pPr>
            <w:r w:rsidRPr="001664E4">
              <w:t>:16R:LINK</w:t>
            </w:r>
          </w:p>
        </w:tc>
        <w:tc>
          <w:tcPr>
            <w:tcW w:w="5329" w:type="dxa"/>
          </w:tcPr>
          <w:p w14:paraId="43C2B578" w14:textId="77777777" w:rsidR="00F72221" w:rsidRDefault="00F72221" w:rsidP="0010606C">
            <w:pPr>
              <w:ind w:left="-6" w:firstLine="6"/>
            </w:pPr>
          </w:p>
        </w:tc>
      </w:tr>
      <w:tr w:rsidR="00F72221" w14:paraId="4028F255" w14:textId="77777777" w:rsidTr="00EB6C22">
        <w:tc>
          <w:tcPr>
            <w:tcW w:w="4921" w:type="dxa"/>
          </w:tcPr>
          <w:p w14:paraId="0678BD1F" w14:textId="0C2F8F78" w:rsidR="00F72221" w:rsidRDefault="00F72221" w:rsidP="0010606C">
            <w:pPr>
              <w:ind w:left="-6" w:firstLine="6"/>
            </w:pPr>
            <w:r w:rsidRPr="001664E4">
              <w:lastRenderedPageBreak/>
              <w:t>:22F::LINK//WITH</w:t>
            </w:r>
          </w:p>
        </w:tc>
        <w:tc>
          <w:tcPr>
            <w:tcW w:w="5329" w:type="dxa"/>
          </w:tcPr>
          <w:p w14:paraId="60FC0A6D" w14:textId="77777777" w:rsidR="00F72221" w:rsidRDefault="00F72221" w:rsidP="0010606C">
            <w:pPr>
              <w:ind w:left="-6" w:firstLine="6"/>
            </w:pPr>
          </w:p>
        </w:tc>
      </w:tr>
      <w:tr w:rsidR="00F72221" w14:paraId="01C65BCE" w14:textId="77777777" w:rsidTr="00EB6C22">
        <w:tc>
          <w:tcPr>
            <w:tcW w:w="4921" w:type="dxa"/>
          </w:tcPr>
          <w:p w14:paraId="7DE56E95" w14:textId="63BA2B75" w:rsidR="00F72221" w:rsidRDefault="00F72221" w:rsidP="0010606C">
            <w:pPr>
              <w:ind w:left="-6" w:firstLine="6"/>
            </w:pPr>
            <w:r w:rsidRPr="001664E4">
              <w:t>:13A::LINK//564</w:t>
            </w:r>
          </w:p>
        </w:tc>
        <w:tc>
          <w:tcPr>
            <w:tcW w:w="5329" w:type="dxa"/>
          </w:tcPr>
          <w:p w14:paraId="65D043CF" w14:textId="77777777" w:rsidR="00F72221" w:rsidRDefault="00F72221" w:rsidP="0010606C">
            <w:pPr>
              <w:ind w:left="-6" w:firstLine="6"/>
            </w:pPr>
          </w:p>
        </w:tc>
      </w:tr>
      <w:tr w:rsidR="00F72221" w14:paraId="39C016FE" w14:textId="77777777" w:rsidTr="00EB6C22">
        <w:tc>
          <w:tcPr>
            <w:tcW w:w="4921" w:type="dxa"/>
          </w:tcPr>
          <w:p w14:paraId="31BCAE20" w14:textId="4DF8E35A" w:rsidR="00F72221" w:rsidRDefault="00F72221" w:rsidP="0010606C">
            <w:pPr>
              <w:ind w:left="-6" w:firstLine="6"/>
            </w:pPr>
            <w:r w:rsidRPr="001664E4">
              <w:t>:20C::PREV//1</w:t>
            </w:r>
          </w:p>
        </w:tc>
        <w:tc>
          <w:tcPr>
            <w:tcW w:w="5329" w:type="dxa"/>
          </w:tcPr>
          <w:p w14:paraId="2E70D5A0" w14:textId="77777777" w:rsidR="00F72221" w:rsidRDefault="00F72221" w:rsidP="0010606C">
            <w:pPr>
              <w:ind w:left="-6" w:firstLine="6"/>
            </w:pPr>
          </w:p>
        </w:tc>
      </w:tr>
      <w:tr w:rsidR="00F72221" w14:paraId="34A6EB52" w14:textId="77777777" w:rsidTr="00EB6C22">
        <w:tc>
          <w:tcPr>
            <w:tcW w:w="4921" w:type="dxa"/>
          </w:tcPr>
          <w:p w14:paraId="193EED23" w14:textId="3354FCF9" w:rsidR="00F72221" w:rsidRDefault="00F72221" w:rsidP="0010606C">
            <w:pPr>
              <w:ind w:left="-6" w:firstLine="6"/>
            </w:pPr>
            <w:r w:rsidRPr="001664E4">
              <w:t>:16S:LINK</w:t>
            </w:r>
          </w:p>
        </w:tc>
        <w:tc>
          <w:tcPr>
            <w:tcW w:w="5329" w:type="dxa"/>
          </w:tcPr>
          <w:p w14:paraId="1E1C098B" w14:textId="77777777" w:rsidR="00F72221" w:rsidRDefault="00F72221" w:rsidP="0010606C">
            <w:pPr>
              <w:ind w:left="-6" w:firstLine="6"/>
            </w:pPr>
          </w:p>
        </w:tc>
      </w:tr>
      <w:tr w:rsidR="00F72221" w14:paraId="0287A697" w14:textId="77777777" w:rsidTr="00EB6C22">
        <w:tc>
          <w:tcPr>
            <w:tcW w:w="4921" w:type="dxa"/>
          </w:tcPr>
          <w:p w14:paraId="029E69C2" w14:textId="7F3948EE" w:rsidR="00F72221" w:rsidRDefault="00F72221" w:rsidP="0010606C">
            <w:pPr>
              <w:ind w:left="-6" w:firstLine="6"/>
            </w:pPr>
            <w:r w:rsidRPr="001664E4">
              <w:t>:16S:GENL</w:t>
            </w:r>
          </w:p>
        </w:tc>
        <w:tc>
          <w:tcPr>
            <w:tcW w:w="5329" w:type="dxa"/>
          </w:tcPr>
          <w:p w14:paraId="124BD719" w14:textId="77777777" w:rsidR="00F72221" w:rsidRDefault="00F72221" w:rsidP="0010606C">
            <w:pPr>
              <w:ind w:left="-6" w:firstLine="6"/>
            </w:pPr>
          </w:p>
        </w:tc>
      </w:tr>
      <w:tr w:rsidR="00F72221" w14:paraId="36496E8E" w14:textId="77777777" w:rsidTr="00EB6C22">
        <w:tc>
          <w:tcPr>
            <w:tcW w:w="4921" w:type="dxa"/>
          </w:tcPr>
          <w:p w14:paraId="290EA46E" w14:textId="1D763B62" w:rsidR="00F72221" w:rsidRDefault="00F72221" w:rsidP="0010606C">
            <w:pPr>
              <w:ind w:left="-6" w:firstLine="6"/>
            </w:pPr>
            <w:r w:rsidRPr="001664E4">
              <w:t>:16R:USECU</w:t>
            </w:r>
          </w:p>
        </w:tc>
        <w:tc>
          <w:tcPr>
            <w:tcW w:w="5329" w:type="dxa"/>
          </w:tcPr>
          <w:p w14:paraId="31C6E4EF" w14:textId="77777777" w:rsidR="00F72221" w:rsidRDefault="00F72221" w:rsidP="0010606C">
            <w:pPr>
              <w:ind w:left="-6" w:firstLine="6"/>
            </w:pPr>
          </w:p>
        </w:tc>
      </w:tr>
      <w:tr w:rsidR="00F72221" w14:paraId="69982953" w14:textId="77777777" w:rsidTr="00EB6C22">
        <w:tc>
          <w:tcPr>
            <w:tcW w:w="4921" w:type="dxa"/>
          </w:tcPr>
          <w:p w14:paraId="3A230D3C" w14:textId="175079FE" w:rsidR="00F72221" w:rsidRDefault="00340BB3" w:rsidP="0010606C">
            <w:pPr>
              <w:ind w:left="-6" w:firstLine="6"/>
            </w:pPr>
            <w:r>
              <w:t>:97A::SAFE//M</w:t>
            </w:r>
            <w:r>
              <w:rPr>
                <w:lang w:val="en-US"/>
              </w:rPr>
              <w:t>L</w:t>
            </w:r>
            <w:r w:rsidR="00F72221" w:rsidRPr="001664E4">
              <w:t>1111111111</w:t>
            </w:r>
          </w:p>
        </w:tc>
        <w:tc>
          <w:tcPr>
            <w:tcW w:w="5329" w:type="dxa"/>
          </w:tcPr>
          <w:p w14:paraId="6DBF93DB" w14:textId="77777777" w:rsidR="00F72221" w:rsidRDefault="00F72221" w:rsidP="0010606C">
            <w:pPr>
              <w:ind w:left="-6" w:firstLine="6"/>
            </w:pPr>
          </w:p>
        </w:tc>
      </w:tr>
      <w:tr w:rsidR="00F72221" w14:paraId="06158F89" w14:textId="77777777" w:rsidTr="00EB6C22">
        <w:tc>
          <w:tcPr>
            <w:tcW w:w="4921" w:type="dxa"/>
          </w:tcPr>
          <w:p w14:paraId="0D763D3B" w14:textId="76B47701" w:rsidR="00F72221" w:rsidRDefault="00F72221" w:rsidP="0010606C">
            <w:pPr>
              <w:ind w:left="-6" w:firstLine="6"/>
            </w:pPr>
            <w:r w:rsidRPr="001664E4">
              <w:t>:35B:ISIN RU1111111111</w:t>
            </w:r>
          </w:p>
        </w:tc>
        <w:tc>
          <w:tcPr>
            <w:tcW w:w="5329" w:type="dxa"/>
          </w:tcPr>
          <w:p w14:paraId="0C17BF60" w14:textId="77777777" w:rsidR="00F72221" w:rsidRDefault="00F72221" w:rsidP="0010606C">
            <w:pPr>
              <w:ind w:left="-6" w:firstLine="6"/>
            </w:pPr>
          </w:p>
        </w:tc>
      </w:tr>
      <w:tr w:rsidR="00F72221" w14:paraId="48D1A660" w14:textId="77777777" w:rsidTr="00EB6C22">
        <w:tc>
          <w:tcPr>
            <w:tcW w:w="4921" w:type="dxa"/>
          </w:tcPr>
          <w:p w14:paraId="04301D17" w14:textId="1A5EF1E8" w:rsidR="00F72221" w:rsidRDefault="00F72221" w:rsidP="0010606C">
            <w:pPr>
              <w:ind w:left="-6" w:firstLine="6"/>
            </w:pPr>
            <w:r w:rsidRPr="001664E4">
              <w:t>/XX/CORP/NADC/RU1111111111</w:t>
            </w:r>
          </w:p>
        </w:tc>
        <w:tc>
          <w:tcPr>
            <w:tcW w:w="5329" w:type="dxa"/>
          </w:tcPr>
          <w:p w14:paraId="44D8B62D" w14:textId="77777777" w:rsidR="00F72221" w:rsidRDefault="00F72221" w:rsidP="0010606C">
            <w:pPr>
              <w:ind w:left="-6" w:firstLine="6"/>
            </w:pPr>
          </w:p>
        </w:tc>
      </w:tr>
      <w:tr w:rsidR="00F72221" w14:paraId="4A452FC1" w14:textId="77777777" w:rsidTr="00EB6C22">
        <w:tc>
          <w:tcPr>
            <w:tcW w:w="4921" w:type="dxa"/>
          </w:tcPr>
          <w:p w14:paraId="2DE89C66" w14:textId="2475E209" w:rsidR="00F72221" w:rsidRDefault="00F72221" w:rsidP="0010606C">
            <w:pPr>
              <w:ind w:left="-6" w:firstLine="6"/>
            </w:pPr>
            <w:r w:rsidRPr="001664E4">
              <w:t>/RU/1-11-00111-A</w:t>
            </w:r>
          </w:p>
        </w:tc>
        <w:tc>
          <w:tcPr>
            <w:tcW w:w="5329" w:type="dxa"/>
          </w:tcPr>
          <w:p w14:paraId="4FC4C1A1" w14:textId="77777777" w:rsidR="00F72221" w:rsidRDefault="00F72221" w:rsidP="0010606C">
            <w:pPr>
              <w:ind w:left="-6" w:firstLine="6"/>
            </w:pPr>
          </w:p>
        </w:tc>
      </w:tr>
      <w:tr w:rsidR="00F72221" w14:paraId="212A7258" w14:textId="77777777" w:rsidTr="00EB6C22">
        <w:tc>
          <w:tcPr>
            <w:tcW w:w="4921" w:type="dxa"/>
          </w:tcPr>
          <w:p w14:paraId="5B45D907" w14:textId="7077B72E" w:rsidR="00F72221" w:rsidRDefault="00340BB3" w:rsidP="0010606C">
            <w:pPr>
              <w:ind w:left="-6" w:firstLine="6"/>
            </w:pPr>
            <w:r>
              <w:t xml:space="preserve">'OAO ''Megafon'' </w:t>
            </w:r>
            <w:r>
              <w:rPr>
                <w:lang w:val="en-US"/>
              </w:rPr>
              <w:t>obligaciya</w:t>
            </w:r>
          </w:p>
        </w:tc>
        <w:tc>
          <w:tcPr>
            <w:tcW w:w="5329" w:type="dxa"/>
          </w:tcPr>
          <w:p w14:paraId="21A3BA2F" w14:textId="77777777" w:rsidR="00F72221" w:rsidRDefault="00F72221" w:rsidP="0010606C">
            <w:pPr>
              <w:ind w:left="-6" w:firstLine="6"/>
            </w:pPr>
          </w:p>
        </w:tc>
      </w:tr>
      <w:tr w:rsidR="00F72221" w14:paraId="5A9741CD" w14:textId="77777777" w:rsidTr="00EB6C22">
        <w:tc>
          <w:tcPr>
            <w:tcW w:w="4921" w:type="dxa"/>
          </w:tcPr>
          <w:p w14:paraId="74716891" w14:textId="5480859B" w:rsidR="00F72221" w:rsidRDefault="00F72221" w:rsidP="0010606C">
            <w:pPr>
              <w:ind w:left="-6" w:firstLine="6"/>
            </w:pPr>
            <w:r w:rsidRPr="001664E4">
              <w:t>:93B::ELIG//UNIT/1000,</w:t>
            </w:r>
          </w:p>
        </w:tc>
        <w:tc>
          <w:tcPr>
            <w:tcW w:w="5329" w:type="dxa"/>
          </w:tcPr>
          <w:p w14:paraId="3DC57145" w14:textId="77777777" w:rsidR="00F72221" w:rsidRDefault="00F72221" w:rsidP="0010606C">
            <w:pPr>
              <w:ind w:left="-6" w:firstLine="6"/>
            </w:pPr>
          </w:p>
        </w:tc>
      </w:tr>
      <w:tr w:rsidR="00F72221" w14:paraId="5536FBC0" w14:textId="77777777" w:rsidTr="00EB6C22">
        <w:tc>
          <w:tcPr>
            <w:tcW w:w="4921" w:type="dxa"/>
          </w:tcPr>
          <w:p w14:paraId="77C4383A" w14:textId="4B4FF12C" w:rsidR="00F72221" w:rsidRDefault="00F72221" w:rsidP="0010606C">
            <w:pPr>
              <w:ind w:left="-6" w:firstLine="6"/>
            </w:pPr>
            <w:r w:rsidRPr="001664E4">
              <w:t>:16S:USECU</w:t>
            </w:r>
          </w:p>
        </w:tc>
        <w:tc>
          <w:tcPr>
            <w:tcW w:w="5329" w:type="dxa"/>
          </w:tcPr>
          <w:p w14:paraId="3DADF258" w14:textId="77777777" w:rsidR="00F72221" w:rsidRDefault="00F72221" w:rsidP="0010606C">
            <w:pPr>
              <w:ind w:left="-6" w:firstLine="6"/>
            </w:pPr>
          </w:p>
        </w:tc>
      </w:tr>
      <w:tr w:rsidR="00F72221" w14:paraId="73EFEC22" w14:textId="77777777" w:rsidTr="00EB6C22">
        <w:tc>
          <w:tcPr>
            <w:tcW w:w="4921" w:type="dxa"/>
          </w:tcPr>
          <w:p w14:paraId="3964D02A" w14:textId="47C26CB3" w:rsidR="00F72221" w:rsidRDefault="00F72221" w:rsidP="0010606C">
            <w:pPr>
              <w:ind w:left="-6" w:firstLine="6"/>
            </w:pPr>
            <w:r w:rsidRPr="001664E4">
              <w:t>:16R:ADDINFO</w:t>
            </w:r>
          </w:p>
        </w:tc>
        <w:tc>
          <w:tcPr>
            <w:tcW w:w="5329" w:type="dxa"/>
          </w:tcPr>
          <w:p w14:paraId="6B92A5CF" w14:textId="77777777" w:rsidR="00F72221" w:rsidRDefault="00F72221" w:rsidP="0010606C">
            <w:pPr>
              <w:ind w:left="-6" w:firstLine="6"/>
            </w:pPr>
          </w:p>
        </w:tc>
      </w:tr>
      <w:tr w:rsidR="00F72221" w:rsidRPr="008427F4" w14:paraId="396E77B4" w14:textId="77777777" w:rsidTr="00EB6C22">
        <w:tc>
          <w:tcPr>
            <w:tcW w:w="4921" w:type="dxa"/>
          </w:tcPr>
          <w:p w14:paraId="5642D0CE" w14:textId="4F0CDAA4" w:rsidR="00F72221" w:rsidRPr="00EB6C22" w:rsidRDefault="00F72221" w:rsidP="0010606C">
            <w:pPr>
              <w:ind w:left="-6" w:firstLine="6"/>
              <w:rPr>
                <w:lang w:val="en-US"/>
              </w:rPr>
            </w:pPr>
            <w:r w:rsidRPr="00F72221">
              <w:rPr>
                <w:lang w:val="en-US"/>
              </w:rPr>
              <w:t>:70F::ADTX//'Povestka dna sobrania</w:t>
            </w:r>
          </w:p>
        </w:tc>
        <w:tc>
          <w:tcPr>
            <w:tcW w:w="5329" w:type="dxa"/>
          </w:tcPr>
          <w:p w14:paraId="5C5163CC" w14:textId="77777777" w:rsidR="00F72221" w:rsidRPr="00EB6C22" w:rsidRDefault="00F72221" w:rsidP="0010606C">
            <w:pPr>
              <w:ind w:left="-6" w:firstLine="6"/>
              <w:rPr>
                <w:lang w:val="en-US"/>
              </w:rPr>
            </w:pPr>
          </w:p>
        </w:tc>
      </w:tr>
      <w:tr w:rsidR="00F72221" w14:paraId="367ECA83" w14:textId="77777777" w:rsidTr="00EB6C22">
        <w:tc>
          <w:tcPr>
            <w:tcW w:w="4921" w:type="dxa"/>
          </w:tcPr>
          <w:p w14:paraId="5DF31220" w14:textId="3CE09B88" w:rsidR="00F72221" w:rsidRDefault="00F72221" w:rsidP="0010606C">
            <w:pPr>
              <w:ind w:left="-6" w:firstLine="6"/>
            </w:pPr>
            <w:r w:rsidRPr="001664E4">
              <w:t>.</w:t>
            </w:r>
          </w:p>
        </w:tc>
        <w:tc>
          <w:tcPr>
            <w:tcW w:w="5329" w:type="dxa"/>
          </w:tcPr>
          <w:p w14:paraId="510B3861" w14:textId="77777777" w:rsidR="00F72221" w:rsidRDefault="00F72221" w:rsidP="0010606C">
            <w:pPr>
              <w:ind w:left="-6" w:firstLine="6"/>
            </w:pPr>
          </w:p>
        </w:tc>
      </w:tr>
      <w:tr w:rsidR="00F72221" w:rsidRPr="008427F4" w14:paraId="31B30CC3" w14:textId="77777777" w:rsidTr="00EB6C22">
        <w:tc>
          <w:tcPr>
            <w:tcW w:w="4921" w:type="dxa"/>
          </w:tcPr>
          <w:p w14:paraId="392BE54C" w14:textId="272F5605" w:rsidR="00F72221" w:rsidRPr="00EB6C22" w:rsidRDefault="00F72221" w:rsidP="0010606C">
            <w:pPr>
              <w:ind w:left="-6" w:firstLine="6"/>
              <w:rPr>
                <w:lang w:val="en-US"/>
              </w:rPr>
            </w:pPr>
            <w:r w:rsidRPr="00F72221">
              <w:rPr>
                <w:lang w:val="en-US"/>
              </w:rPr>
              <w:t>/ISLB/1.1/DESC/Resolution1/TITL/resolution</w:t>
            </w:r>
          </w:p>
        </w:tc>
        <w:tc>
          <w:tcPr>
            <w:tcW w:w="5329" w:type="dxa"/>
          </w:tcPr>
          <w:p w14:paraId="6408690D" w14:textId="77777777" w:rsidR="00F72221" w:rsidRPr="00EB6C22" w:rsidRDefault="00F72221" w:rsidP="0010606C">
            <w:pPr>
              <w:ind w:left="-6" w:firstLine="6"/>
              <w:rPr>
                <w:lang w:val="en-US"/>
              </w:rPr>
            </w:pPr>
          </w:p>
        </w:tc>
      </w:tr>
      <w:tr w:rsidR="00F72221" w:rsidRPr="008427F4" w14:paraId="224A2D05" w14:textId="77777777" w:rsidTr="00EB6C22">
        <w:tc>
          <w:tcPr>
            <w:tcW w:w="4921" w:type="dxa"/>
          </w:tcPr>
          <w:p w14:paraId="3CFD640A" w14:textId="5186DB75" w:rsidR="00F72221" w:rsidRPr="00EB6C22" w:rsidRDefault="00F72221" w:rsidP="0010606C">
            <w:pPr>
              <w:ind w:left="-6" w:firstLine="6"/>
              <w:rPr>
                <w:lang w:val="en-US"/>
              </w:rPr>
            </w:pPr>
            <w:r w:rsidRPr="00F72221">
              <w:rPr>
                <w:lang w:val="en-US"/>
              </w:rPr>
              <w:t>/RSTP/ORDI/RSTS/ACTV/RSLT/CONY/RSLT/CONN/RSLT/ABST</w:t>
            </w:r>
          </w:p>
        </w:tc>
        <w:tc>
          <w:tcPr>
            <w:tcW w:w="5329" w:type="dxa"/>
          </w:tcPr>
          <w:p w14:paraId="5FF3AD3F" w14:textId="77777777" w:rsidR="00F72221" w:rsidRPr="00EB6C22" w:rsidRDefault="00F72221" w:rsidP="0010606C">
            <w:pPr>
              <w:ind w:left="-6" w:firstLine="6"/>
              <w:rPr>
                <w:lang w:val="en-US"/>
              </w:rPr>
            </w:pPr>
          </w:p>
        </w:tc>
      </w:tr>
      <w:tr w:rsidR="00F72221" w:rsidRPr="008427F4" w14:paraId="0E7D4173" w14:textId="77777777" w:rsidTr="00EB6C22">
        <w:tc>
          <w:tcPr>
            <w:tcW w:w="4921" w:type="dxa"/>
          </w:tcPr>
          <w:p w14:paraId="0DA34422" w14:textId="515F3D0A" w:rsidR="00F72221" w:rsidRPr="00EB6C22" w:rsidRDefault="00F72221" w:rsidP="0010606C">
            <w:pPr>
              <w:ind w:left="-6" w:firstLine="6"/>
              <w:rPr>
                <w:lang w:val="en-US"/>
              </w:rPr>
            </w:pPr>
            <w:r w:rsidRPr="00F72221">
              <w:rPr>
                <w:lang w:val="en-US"/>
              </w:rPr>
              <w:t>/ISLB/2.1/DESC/Resolution2/TITL/resolution</w:t>
            </w:r>
          </w:p>
        </w:tc>
        <w:tc>
          <w:tcPr>
            <w:tcW w:w="5329" w:type="dxa"/>
          </w:tcPr>
          <w:p w14:paraId="4B797B55" w14:textId="77777777" w:rsidR="00F72221" w:rsidRPr="00EB6C22" w:rsidRDefault="00F72221" w:rsidP="0010606C">
            <w:pPr>
              <w:ind w:left="-6" w:firstLine="6"/>
              <w:rPr>
                <w:lang w:val="en-US"/>
              </w:rPr>
            </w:pPr>
          </w:p>
        </w:tc>
      </w:tr>
      <w:tr w:rsidR="00F72221" w:rsidRPr="008427F4" w14:paraId="57C17CA3" w14:textId="77777777" w:rsidTr="00EB6C22">
        <w:tc>
          <w:tcPr>
            <w:tcW w:w="4921" w:type="dxa"/>
          </w:tcPr>
          <w:p w14:paraId="76449CE2" w14:textId="466C985D" w:rsidR="00F72221" w:rsidRPr="00EB6C22" w:rsidRDefault="00F72221" w:rsidP="0010606C">
            <w:pPr>
              <w:ind w:left="-6" w:firstLine="6"/>
              <w:rPr>
                <w:lang w:val="en-US"/>
              </w:rPr>
            </w:pPr>
            <w:r w:rsidRPr="00F72221">
              <w:rPr>
                <w:lang w:val="en-US"/>
              </w:rPr>
              <w:t>/RSTP/ORDI/RSTS/ACTV/RSLT/CONY/RSLT/CONN/RSLT/ABST</w:t>
            </w:r>
          </w:p>
        </w:tc>
        <w:tc>
          <w:tcPr>
            <w:tcW w:w="5329" w:type="dxa"/>
          </w:tcPr>
          <w:p w14:paraId="41438E93" w14:textId="77777777" w:rsidR="00F72221" w:rsidRPr="00EB6C22" w:rsidRDefault="00F72221" w:rsidP="0010606C">
            <w:pPr>
              <w:ind w:left="-6" w:firstLine="6"/>
              <w:rPr>
                <w:lang w:val="en-US"/>
              </w:rPr>
            </w:pPr>
          </w:p>
        </w:tc>
      </w:tr>
      <w:tr w:rsidR="00F72221" w:rsidRPr="008427F4" w14:paraId="67A6186B" w14:textId="77777777" w:rsidTr="00EB6C22">
        <w:tc>
          <w:tcPr>
            <w:tcW w:w="4921" w:type="dxa"/>
          </w:tcPr>
          <w:p w14:paraId="503D2CE2" w14:textId="084CE9CB" w:rsidR="00F72221" w:rsidRPr="00EB6C22" w:rsidRDefault="00F72221" w:rsidP="0010606C">
            <w:pPr>
              <w:ind w:left="-6" w:firstLine="6"/>
              <w:rPr>
                <w:lang w:val="en-US"/>
              </w:rPr>
            </w:pPr>
            <w:r w:rsidRPr="00F72221">
              <w:rPr>
                <w:lang w:val="en-US"/>
              </w:rPr>
              <w:t>/ISLB/3.1/DESC/Resolution3/TITL/resolution</w:t>
            </w:r>
          </w:p>
        </w:tc>
        <w:tc>
          <w:tcPr>
            <w:tcW w:w="5329" w:type="dxa"/>
          </w:tcPr>
          <w:p w14:paraId="55EFB2AA" w14:textId="77777777" w:rsidR="00F72221" w:rsidRPr="00EB6C22" w:rsidRDefault="00F72221" w:rsidP="0010606C">
            <w:pPr>
              <w:ind w:left="-6" w:firstLine="6"/>
              <w:rPr>
                <w:lang w:val="en-US"/>
              </w:rPr>
            </w:pPr>
          </w:p>
        </w:tc>
      </w:tr>
      <w:tr w:rsidR="00F72221" w:rsidRPr="008427F4" w14:paraId="585DE02D" w14:textId="77777777" w:rsidTr="00EB6C22">
        <w:tc>
          <w:tcPr>
            <w:tcW w:w="4921" w:type="dxa"/>
          </w:tcPr>
          <w:p w14:paraId="6A03B9F4" w14:textId="048227B8" w:rsidR="00F72221" w:rsidRPr="00EB6C22" w:rsidRDefault="00F72221" w:rsidP="0010606C">
            <w:pPr>
              <w:ind w:left="-6" w:firstLine="6"/>
              <w:rPr>
                <w:lang w:val="en-US"/>
              </w:rPr>
            </w:pPr>
            <w:r w:rsidRPr="00F72221">
              <w:rPr>
                <w:lang w:val="en-US"/>
              </w:rPr>
              <w:t>/RSTP/ORDI/RSTS/ACTV/RSLT/CONY/RSLT/CONN/RSLT/ABST</w:t>
            </w:r>
          </w:p>
        </w:tc>
        <w:tc>
          <w:tcPr>
            <w:tcW w:w="5329" w:type="dxa"/>
          </w:tcPr>
          <w:p w14:paraId="2C01B3DD" w14:textId="77777777" w:rsidR="00F72221" w:rsidRPr="00EB6C22" w:rsidRDefault="00F72221" w:rsidP="0010606C">
            <w:pPr>
              <w:ind w:left="-6" w:firstLine="6"/>
              <w:rPr>
                <w:lang w:val="en-US"/>
              </w:rPr>
            </w:pPr>
          </w:p>
        </w:tc>
      </w:tr>
      <w:tr w:rsidR="00F72221" w14:paraId="384606F5" w14:textId="77777777" w:rsidTr="00EB6C22">
        <w:tc>
          <w:tcPr>
            <w:tcW w:w="4921" w:type="dxa"/>
          </w:tcPr>
          <w:p w14:paraId="331701CA" w14:textId="63AD1EED" w:rsidR="00F72221" w:rsidRDefault="00F72221" w:rsidP="0010606C">
            <w:pPr>
              <w:ind w:left="-6" w:firstLine="6"/>
            </w:pPr>
            <w:r w:rsidRPr="001664E4">
              <w:t>:16S:ADDINFO</w:t>
            </w:r>
          </w:p>
        </w:tc>
        <w:tc>
          <w:tcPr>
            <w:tcW w:w="5329" w:type="dxa"/>
          </w:tcPr>
          <w:p w14:paraId="14AC7D0D" w14:textId="77777777" w:rsidR="00F72221" w:rsidRDefault="00F72221" w:rsidP="0010606C">
            <w:pPr>
              <w:ind w:left="-6" w:firstLine="6"/>
            </w:pPr>
          </w:p>
        </w:tc>
      </w:tr>
    </w:tbl>
    <w:p w14:paraId="3640552F" w14:textId="77777777" w:rsidR="0062216D" w:rsidRDefault="0062216D" w:rsidP="00EB6C22">
      <w:pPr>
        <w:numPr>
          <w:ilvl w:val="0"/>
          <w:numId w:val="0"/>
        </w:numPr>
        <w:ind w:left="432" w:hanging="432"/>
      </w:pPr>
    </w:p>
    <w:p w14:paraId="2D7C05C4" w14:textId="085587D7" w:rsidR="00C12FF9" w:rsidRDefault="00C12FF9" w:rsidP="008A44AD">
      <w:pPr>
        <w:pStyle w:val="1"/>
      </w:pPr>
      <w:bookmarkStart w:id="4" w:name="_Toc445282165"/>
      <w:r>
        <w:t>МТ564 и МТ568. Результаты собрания</w:t>
      </w:r>
      <w:bookmarkEnd w:id="4"/>
    </w:p>
    <w:p w14:paraId="2607EA03" w14:textId="2DFDB5F2" w:rsidR="00C12FF9" w:rsidRPr="00C12FF9" w:rsidRDefault="00C12FF9" w:rsidP="00C12FF9">
      <w:pPr>
        <w:pStyle w:val="20"/>
      </w:pPr>
      <w:bookmarkStart w:id="5" w:name="_Toc445282166"/>
      <w:r>
        <w:t>МТ564</w:t>
      </w:r>
      <w:bookmarkEnd w:id="5"/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C12FF9" w14:paraId="78031903" w14:textId="77777777" w:rsidTr="006227CB">
        <w:tc>
          <w:tcPr>
            <w:tcW w:w="5488" w:type="dxa"/>
            <w:shd w:val="clear" w:color="auto" w:fill="F2F2F2" w:themeFill="background1" w:themeFillShade="F2"/>
          </w:tcPr>
          <w:p w14:paraId="4DBD6ED0" w14:textId="77777777" w:rsidR="00C12FF9" w:rsidRPr="00445088" w:rsidRDefault="00C12FF9" w:rsidP="006227CB">
            <w:pPr>
              <w:pStyle w:val="a3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7750F63A" w14:textId="77777777" w:rsidR="00C12FF9" w:rsidRDefault="00C12FF9" w:rsidP="006227CB">
            <w:pPr>
              <w:pStyle w:val="a3"/>
            </w:pPr>
            <w:r>
              <w:t>Комментарии</w:t>
            </w:r>
          </w:p>
        </w:tc>
      </w:tr>
      <w:tr w:rsidR="00C12FF9" w14:paraId="0BE73C18" w14:textId="77777777" w:rsidTr="006227CB">
        <w:tc>
          <w:tcPr>
            <w:tcW w:w="5488" w:type="dxa"/>
          </w:tcPr>
          <w:p w14:paraId="29E3715E" w14:textId="04CAA52A" w:rsidR="00C12FF9" w:rsidRPr="00445088" w:rsidRDefault="00C12FF9" w:rsidP="006227CB">
            <w:pPr>
              <w:numPr>
                <w:ilvl w:val="0"/>
                <w:numId w:val="1"/>
              </w:numPr>
              <w:ind w:left="-6" w:firstLine="6"/>
            </w:pPr>
            <w:r w:rsidRPr="009B222F">
              <w:t>:16R:GENL</w:t>
            </w:r>
          </w:p>
        </w:tc>
        <w:tc>
          <w:tcPr>
            <w:tcW w:w="4762" w:type="dxa"/>
          </w:tcPr>
          <w:p w14:paraId="1580DE92" w14:textId="77777777" w:rsidR="00C12FF9" w:rsidRDefault="00C12FF9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C12FF9" w14:paraId="6777146F" w14:textId="77777777" w:rsidTr="006227CB">
        <w:tc>
          <w:tcPr>
            <w:tcW w:w="5488" w:type="dxa"/>
          </w:tcPr>
          <w:p w14:paraId="40F908E9" w14:textId="6D2EDD60" w:rsidR="00C12FF9" w:rsidRPr="00445088" w:rsidRDefault="00C12FF9" w:rsidP="006227CB">
            <w:pPr>
              <w:numPr>
                <w:ilvl w:val="0"/>
                <w:numId w:val="1"/>
              </w:numPr>
              <w:ind w:left="-6" w:firstLine="6"/>
            </w:pPr>
            <w:r w:rsidRPr="009B222F">
              <w:t>:28E:1/ONLY</w:t>
            </w:r>
          </w:p>
        </w:tc>
        <w:tc>
          <w:tcPr>
            <w:tcW w:w="4762" w:type="dxa"/>
          </w:tcPr>
          <w:p w14:paraId="2CD7A238" w14:textId="77777777" w:rsidR="00C12FF9" w:rsidRDefault="00C12FF9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C12FF9" w14:paraId="643AC261" w14:textId="77777777" w:rsidTr="006227CB">
        <w:tc>
          <w:tcPr>
            <w:tcW w:w="5488" w:type="dxa"/>
          </w:tcPr>
          <w:p w14:paraId="5E57DB36" w14:textId="39EF90A7" w:rsidR="00C12FF9" w:rsidRPr="00445088" w:rsidRDefault="00C12FF9" w:rsidP="006227CB">
            <w:pPr>
              <w:numPr>
                <w:ilvl w:val="0"/>
                <w:numId w:val="1"/>
              </w:numPr>
              <w:ind w:left="-6" w:firstLine="6"/>
            </w:pPr>
            <w:r w:rsidRPr="009B222F">
              <w:t>:20C::CORP//000100X1</w:t>
            </w:r>
          </w:p>
        </w:tc>
        <w:tc>
          <w:tcPr>
            <w:tcW w:w="4762" w:type="dxa"/>
          </w:tcPr>
          <w:p w14:paraId="6B818E3E" w14:textId="77777777" w:rsidR="00C12FF9" w:rsidRDefault="00C12FF9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C12FF9" w14:paraId="6104E0E4" w14:textId="77777777" w:rsidTr="006227CB">
        <w:tc>
          <w:tcPr>
            <w:tcW w:w="5488" w:type="dxa"/>
          </w:tcPr>
          <w:p w14:paraId="3D3FE5C5" w14:textId="368D3C59" w:rsidR="00C12FF9" w:rsidRDefault="00C12FF9" w:rsidP="006227CB">
            <w:pPr>
              <w:numPr>
                <w:ilvl w:val="0"/>
                <w:numId w:val="1"/>
              </w:numPr>
              <w:ind w:left="-6" w:firstLine="6"/>
            </w:pPr>
            <w:r w:rsidRPr="009B222F">
              <w:t>:20C::SEME//5</w:t>
            </w:r>
          </w:p>
        </w:tc>
        <w:tc>
          <w:tcPr>
            <w:tcW w:w="4762" w:type="dxa"/>
          </w:tcPr>
          <w:p w14:paraId="575E8AEF" w14:textId="77777777" w:rsidR="00C12FF9" w:rsidRDefault="00C12FF9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C12FF9" w14:paraId="1DC4A1AB" w14:textId="77777777" w:rsidTr="006227CB">
        <w:tc>
          <w:tcPr>
            <w:tcW w:w="5488" w:type="dxa"/>
          </w:tcPr>
          <w:p w14:paraId="13348484" w14:textId="6350E877" w:rsidR="00C12FF9" w:rsidRDefault="00C12FF9" w:rsidP="006227CB">
            <w:pPr>
              <w:numPr>
                <w:ilvl w:val="0"/>
                <w:numId w:val="1"/>
              </w:numPr>
              <w:ind w:left="-6" w:firstLine="6"/>
            </w:pPr>
            <w:r w:rsidRPr="009B222F">
              <w:t>:23G:REPL</w:t>
            </w:r>
          </w:p>
        </w:tc>
        <w:tc>
          <w:tcPr>
            <w:tcW w:w="4762" w:type="dxa"/>
          </w:tcPr>
          <w:p w14:paraId="60CC6ED4" w14:textId="77777777" w:rsidR="00C12FF9" w:rsidRDefault="00C12FF9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C12FF9" w14:paraId="27C9CE8D" w14:textId="77777777" w:rsidTr="006227CB">
        <w:tc>
          <w:tcPr>
            <w:tcW w:w="5488" w:type="dxa"/>
          </w:tcPr>
          <w:p w14:paraId="1B7AF11E" w14:textId="31F2F7AC" w:rsidR="00C12FF9" w:rsidRDefault="00C12FF9" w:rsidP="006227CB">
            <w:pPr>
              <w:numPr>
                <w:ilvl w:val="0"/>
                <w:numId w:val="1"/>
              </w:numPr>
              <w:ind w:left="-6" w:firstLine="6"/>
            </w:pPr>
            <w:r w:rsidRPr="009B222F">
              <w:t>:22F::CAEV//BMET</w:t>
            </w:r>
          </w:p>
        </w:tc>
        <w:tc>
          <w:tcPr>
            <w:tcW w:w="4762" w:type="dxa"/>
          </w:tcPr>
          <w:p w14:paraId="5680D720" w14:textId="77777777" w:rsidR="00C12FF9" w:rsidRDefault="00C12FF9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C12FF9" w14:paraId="5D9ADC0B" w14:textId="77777777" w:rsidTr="006227CB">
        <w:tc>
          <w:tcPr>
            <w:tcW w:w="5488" w:type="dxa"/>
          </w:tcPr>
          <w:p w14:paraId="0405CE98" w14:textId="51143E2D" w:rsidR="00C12FF9" w:rsidRDefault="00C12FF9" w:rsidP="006227CB">
            <w:pPr>
              <w:numPr>
                <w:ilvl w:val="0"/>
                <w:numId w:val="1"/>
              </w:numPr>
              <w:ind w:left="-6" w:firstLine="6"/>
            </w:pPr>
            <w:r w:rsidRPr="009B222F">
              <w:t>:22F::CAMV//VOLU</w:t>
            </w:r>
          </w:p>
        </w:tc>
        <w:tc>
          <w:tcPr>
            <w:tcW w:w="4762" w:type="dxa"/>
          </w:tcPr>
          <w:p w14:paraId="6DD348C0" w14:textId="77777777" w:rsidR="00C12FF9" w:rsidRDefault="00C12FF9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C12FF9" w14:paraId="2FF7A0E8" w14:textId="77777777" w:rsidTr="006227CB">
        <w:tc>
          <w:tcPr>
            <w:tcW w:w="5488" w:type="dxa"/>
          </w:tcPr>
          <w:p w14:paraId="18F87A39" w14:textId="10A22323" w:rsidR="00C12FF9" w:rsidRDefault="00C12FF9" w:rsidP="006227CB">
            <w:pPr>
              <w:numPr>
                <w:ilvl w:val="0"/>
                <w:numId w:val="1"/>
              </w:numPr>
              <w:ind w:left="-6" w:firstLine="6"/>
            </w:pPr>
            <w:r w:rsidRPr="009B222F">
              <w:t>:98C::PREP//20160713180000</w:t>
            </w:r>
          </w:p>
        </w:tc>
        <w:tc>
          <w:tcPr>
            <w:tcW w:w="4762" w:type="dxa"/>
          </w:tcPr>
          <w:p w14:paraId="0F75A996" w14:textId="77777777" w:rsidR="00C12FF9" w:rsidRDefault="00C12FF9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C12FF9" w14:paraId="58AF2028" w14:textId="77777777" w:rsidTr="006227CB">
        <w:tc>
          <w:tcPr>
            <w:tcW w:w="5488" w:type="dxa"/>
          </w:tcPr>
          <w:p w14:paraId="49E4ADB6" w14:textId="372AA093" w:rsidR="00C12FF9" w:rsidRDefault="00C12FF9" w:rsidP="006227CB">
            <w:pPr>
              <w:numPr>
                <w:ilvl w:val="0"/>
                <w:numId w:val="1"/>
              </w:numPr>
              <w:ind w:left="-6" w:firstLine="6"/>
            </w:pPr>
            <w:r w:rsidRPr="009B222F">
              <w:t>:25D::PROC//COMP</w:t>
            </w:r>
          </w:p>
        </w:tc>
        <w:tc>
          <w:tcPr>
            <w:tcW w:w="4762" w:type="dxa"/>
          </w:tcPr>
          <w:p w14:paraId="64E8F941" w14:textId="77777777" w:rsidR="00C12FF9" w:rsidRDefault="00C12FF9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C12FF9" w14:paraId="6A557F31" w14:textId="77777777" w:rsidTr="006227CB">
        <w:tc>
          <w:tcPr>
            <w:tcW w:w="5488" w:type="dxa"/>
          </w:tcPr>
          <w:p w14:paraId="51718DCD" w14:textId="795EFD58" w:rsidR="00C12FF9" w:rsidRDefault="00C12FF9" w:rsidP="006227CB">
            <w:pPr>
              <w:numPr>
                <w:ilvl w:val="0"/>
                <w:numId w:val="1"/>
              </w:numPr>
              <w:ind w:left="-6" w:firstLine="6"/>
            </w:pPr>
            <w:r w:rsidRPr="009B222F">
              <w:t>:16R:LINK</w:t>
            </w:r>
          </w:p>
        </w:tc>
        <w:tc>
          <w:tcPr>
            <w:tcW w:w="4762" w:type="dxa"/>
          </w:tcPr>
          <w:p w14:paraId="0C59C133" w14:textId="77777777" w:rsidR="00C12FF9" w:rsidRDefault="00C12FF9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C12FF9" w14:paraId="699EE845" w14:textId="77777777" w:rsidTr="006227CB">
        <w:tc>
          <w:tcPr>
            <w:tcW w:w="5488" w:type="dxa"/>
          </w:tcPr>
          <w:p w14:paraId="6CFD6772" w14:textId="4C29FFEB" w:rsidR="00C12FF9" w:rsidRDefault="00C12FF9" w:rsidP="006227CB">
            <w:pPr>
              <w:numPr>
                <w:ilvl w:val="0"/>
                <w:numId w:val="1"/>
              </w:numPr>
              <w:ind w:left="-6" w:firstLine="6"/>
            </w:pPr>
            <w:r w:rsidRPr="009B222F">
              <w:t>:20C::CORP//000100</w:t>
            </w:r>
          </w:p>
        </w:tc>
        <w:tc>
          <w:tcPr>
            <w:tcW w:w="4762" w:type="dxa"/>
          </w:tcPr>
          <w:p w14:paraId="507668CA" w14:textId="77777777" w:rsidR="00C12FF9" w:rsidRDefault="00C12FF9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C12FF9" w14:paraId="7913AA8D" w14:textId="77777777" w:rsidTr="006227CB">
        <w:tc>
          <w:tcPr>
            <w:tcW w:w="5488" w:type="dxa"/>
          </w:tcPr>
          <w:p w14:paraId="10418592" w14:textId="024BCA65" w:rsidR="00C12FF9" w:rsidRDefault="00C12FF9" w:rsidP="006227CB">
            <w:pPr>
              <w:numPr>
                <w:ilvl w:val="0"/>
                <w:numId w:val="1"/>
              </w:numPr>
              <w:ind w:left="-6" w:firstLine="6"/>
            </w:pPr>
            <w:r w:rsidRPr="009B222F">
              <w:t>:16S:LINK</w:t>
            </w:r>
          </w:p>
        </w:tc>
        <w:tc>
          <w:tcPr>
            <w:tcW w:w="4762" w:type="dxa"/>
          </w:tcPr>
          <w:p w14:paraId="3CADF819" w14:textId="77777777" w:rsidR="00C12FF9" w:rsidRDefault="00C12FF9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C12FF9" w14:paraId="5FF84ED9" w14:textId="77777777" w:rsidTr="006227CB">
        <w:tc>
          <w:tcPr>
            <w:tcW w:w="5488" w:type="dxa"/>
          </w:tcPr>
          <w:p w14:paraId="0282CA67" w14:textId="30A02703" w:rsidR="00C12FF9" w:rsidRDefault="00C12FF9" w:rsidP="006227CB">
            <w:pPr>
              <w:numPr>
                <w:ilvl w:val="0"/>
                <w:numId w:val="1"/>
              </w:numPr>
              <w:ind w:left="-6" w:firstLine="6"/>
            </w:pPr>
            <w:r w:rsidRPr="009B222F">
              <w:t>:16R:LINK</w:t>
            </w:r>
          </w:p>
        </w:tc>
        <w:tc>
          <w:tcPr>
            <w:tcW w:w="4762" w:type="dxa"/>
          </w:tcPr>
          <w:p w14:paraId="6E9B8989" w14:textId="77777777" w:rsidR="00C12FF9" w:rsidRDefault="00C12FF9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C12FF9" w14:paraId="4E8F7FDB" w14:textId="77777777" w:rsidTr="006227CB">
        <w:tc>
          <w:tcPr>
            <w:tcW w:w="5488" w:type="dxa"/>
          </w:tcPr>
          <w:p w14:paraId="53F5B1F9" w14:textId="0B0558EA" w:rsidR="00C12FF9" w:rsidRDefault="00C12FF9" w:rsidP="006227CB">
            <w:pPr>
              <w:numPr>
                <w:ilvl w:val="0"/>
                <w:numId w:val="1"/>
              </w:numPr>
              <w:ind w:left="-6" w:firstLine="6"/>
            </w:pPr>
            <w:r w:rsidRPr="009B222F">
              <w:t>:22F::LINK//WITH</w:t>
            </w:r>
          </w:p>
        </w:tc>
        <w:tc>
          <w:tcPr>
            <w:tcW w:w="4762" w:type="dxa"/>
          </w:tcPr>
          <w:p w14:paraId="13B980D1" w14:textId="77777777" w:rsidR="00C12FF9" w:rsidRDefault="00C12FF9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C12FF9" w14:paraId="53091FAE" w14:textId="77777777" w:rsidTr="006227CB">
        <w:tc>
          <w:tcPr>
            <w:tcW w:w="5488" w:type="dxa"/>
          </w:tcPr>
          <w:p w14:paraId="7228DBA8" w14:textId="6730C3AD" w:rsidR="00C12FF9" w:rsidRDefault="00C12FF9" w:rsidP="006227CB">
            <w:pPr>
              <w:numPr>
                <w:ilvl w:val="0"/>
                <w:numId w:val="1"/>
              </w:numPr>
              <w:ind w:left="-6" w:firstLine="6"/>
            </w:pPr>
            <w:r w:rsidRPr="009B222F">
              <w:t>:13A::LINK//568</w:t>
            </w:r>
          </w:p>
        </w:tc>
        <w:tc>
          <w:tcPr>
            <w:tcW w:w="4762" w:type="dxa"/>
          </w:tcPr>
          <w:p w14:paraId="247FB9D6" w14:textId="77777777" w:rsidR="00C12FF9" w:rsidRDefault="00C12FF9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C12FF9" w14:paraId="460A8414" w14:textId="77777777" w:rsidTr="006227CB">
        <w:tc>
          <w:tcPr>
            <w:tcW w:w="5488" w:type="dxa"/>
          </w:tcPr>
          <w:p w14:paraId="2011475B" w14:textId="54CFA64D" w:rsidR="00C12FF9" w:rsidRDefault="00C12FF9" w:rsidP="006227CB">
            <w:pPr>
              <w:numPr>
                <w:ilvl w:val="0"/>
                <w:numId w:val="1"/>
              </w:numPr>
              <w:ind w:left="-6" w:firstLine="6"/>
            </w:pPr>
            <w:r w:rsidRPr="009B222F">
              <w:t>:20C::CORP//000100X1</w:t>
            </w:r>
          </w:p>
        </w:tc>
        <w:tc>
          <w:tcPr>
            <w:tcW w:w="4762" w:type="dxa"/>
          </w:tcPr>
          <w:p w14:paraId="51EB2C2C" w14:textId="77777777" w:rsidR="00C12FF9" w:rsidRDefault="00C12FF9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C12FF9" w14:paraId="16A044F2" w14:textId="77777777" w:rsidTr="006227CB">
        <w:tc>
          <w:tcPr>
            <w:tcW w:w="5488" w:type="dxa"/>
          </w:tcPr>
          <w:p w14:paraId="1C79C2EB" w14:textId="3D2BCBBD" w:rsidR="00C12FF9" w:rsidRDefault="00C12FF9" w:rsidP="006227CB">
            <w:pPr>
              <w:numPr>
                <w:ilvl w:val="0"/>
                <w:numId w:val="1"/>
              </w:numPr>
              <w:ind w:left="-6" w:firstLine="6"/>
            </w:pPr>
            <w:r w:rsidRPr="009B222F">
              <w:t>:16S:LINK</w:t>
            </w:r>
          </w:p>
        </w:tc>
        <w:tc>
          <w:tcPr>
            <w:tcW w:w="4762" w:type="dxa"/>
          </w:tcPr>
          <w:p w14:paraId="06376813" w14:textId="77777777" w:rsidR="00C12FF9" w:rsidRDefault="00C12FF9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C12FF9" w14:paraId="79C51FB9" w14:textId="77777777" w:rsidTr="006227CB">
        <w:tc>
          <w:tcPr>
            <w:tcW w:w="5488" w:type="dxa"/>
          </w:tcPr>
          <w:p w14:paraId="1D81B98E" w14:textId="5433DD7D" w:rsidR="00C12FF9" w:rsidRDefault="00C12FF9" w:rsidP="006227CB">
            <w:pPr>
              <w:numPr>
                <w:ilvl w:val="0"/>
                <w:numId w:val="1"/>
              </w:numPr>
              <w:ind w:left="-6" w:firstLine="6"/>
            </w:pPr>
            <w:r w:rsidRPr="009B222F">
              <w:t>:16R:LINK</w:t>
            </w:r>
          </w:p>
        </w:tc>
        <w:tc>
          <w:tcPr>
            <w:tcW w:w="4762" w:type="dxa"/>
          </w:tcPr>
          <w:p w14:paraId="14B8348F" w14:textId="77777777" w:rsidR="00C12FF9" w:rsidRDefault="00C12FF9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C12FF9" w14:paraId="3DBF55C5" w14:textId="77777777" w:rsidTr="006227CB">
        <w:tc>
          <w:tcPr>
            <w:tcW w:w="5488" w:type="dxa"/>
          </w:tcPr>
          <w:p w14:paraId="1A5EEAE1" w14:textId="64C4D75B" w:rsidR="00C12FF9" w:rsidRDefault="00C12FF9" w:rsidP="006227CB">
            <w:pPr>
              <w:numPr>
                <w:ilvl w:val="0"/>
                <w:numId w:val="1"/>
              </w:numPr>
              <w:ind w:left="-6" w:firstLine="6"/>
            </w:pPr>
            <w:r w:rsidRPr="009B222F">
              <w:lastRenderedPageBreak/>
              <w:t>:20C::PREV//1</w:t>
            </w:r>
          </w:p>
        </w:tc>
        <w:tc>
          <w:tcPr>
            <w:tcW w:w="4762" w:type="dxa"/>
          </w:tcPr>
          <w:p w14:paraId="46657827" w14:textId="77777777" w:rsidR="00C12FF9" w:rsidRDefault="00C12FF9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C12FF9" w14:paraId="1A2E6DA0" w14:textId="77777777" w:rsidTr="006227CB">
        <w:tc>
          <w:tcPr>
            <w:tcW w:w="5488" w:type="dxa"/>
          </w:tcPr>
          <w:p w14:paraId="704A4C17" w14:textId="6E869AD1" w:rsidR="00C12FF9" w:rsidRDefault="00C12FF9" w:rsidP="006227CB">
            <w:pPr>
              <w:numPr>
                <w:ilvl w:val="0"/>
                <w:numId w:val="1"/>
              </w:numPr>
              <w:ind w:left="-6" w:firstLine="6"/>
            </w:pPr>
            <w:r w:rsidRPr="009B222F">
              <w:t>:16S:LINK</w:t>
            </w:r>
          </w:p>
        </w:tc>
        <w:tc>
          <w:tcPr>
            <w:tcW w:w="4762" w:type="dxa"/>
          </w:tcPr>
          <w:p w14:paraId="6D561347" w14:textId="77777777" w:rsidR="00C12FF9" w:rsidRDefault="00C12FF9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C12FF9" w:rsidRPr="00F72221" w14:paraId="1B45C4FE" w14:textId="77777777" w:rsidTr="006227CB">
        <w:tc>
          <w:tcPr>
            <w:tcW w:w="5488" w:type="dxa"/>
          </w:tcPr>
          <w:p w14:paraId="02305D15" w14:textId="3CEE3F2F" w:rsidR="00C12FF9" w:rsidRPr="00B0186A" w:rsidRDefault="00C12FF9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9B222F">
              <w:t>:16S:GENL</w:t>
            </w:r>
          </w:p>
        </w:tc>
        <w:tc>
          <w:tcPr>
            <w:tcW w:w="4762" w:type="dxa"/>
          </w:tcPr>
          <w:p w14:paraId="146FACD3" w14:textId="77777777" w:rsidR="00C12FF9" w:rsidRPr="00B0186A" w:rsidRDefault="00C12FF9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C12FF9" w14:paraId="04D9CDF2" w14:textId="77777777" w:rsidTr="006227CB">
        <w:tc>
          <w:tcPr>
            <w:tcW w:w="5488" w:type="dxa"/>
          </w:tcPr>
          <w:p w14:paraId="5EA30070" w14:textId="1AFAC046" w:rsidR="00C12FF9" w:rsidRDefault="00C12FF9" w:rsidP="006227CB">
            <w:pPr>
              <w:numPr>
                <w:ilvl w:val="0"/>
                <w:numId w:val="1"/>
              </w:numPr>
              <w:ind w:left="-6" w:firstLine="6"/>
            </w:pPr>
            <w:r w:rsidRPr="009B222F">
              <w:t>:16R:USECU</w:t>
            </w:r>
          </w:p>
        </w:tc>
        <w:tc>
          <w:tcPr>
            <w:tcW w:w="4762" w:type="dxa"/>
          </w:tcPr>
          <w:p w14:paraId="2E54C36C" w14:textId="77777777" w:rsidR="00C12FF9" w:rsidRDefault="00C12FF9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C12FF9" w:rsidRPr="00B0186A" w14:paraId="1B02A2E8" w14:textId="77777777" w:rsidTr="006227CB">
        <w:tc>
          <w:tcPr>
            <w:tcW w:w="5488" w:type="dxa"/>
          </w:tcPr>
          <w:p w14:paraId="32BE69DF" w14:textId="20AEFAE0" w:rsidR="00C12FF9" w:rsidRPr="00B0186A" w:rsidRDefault="00C12FF9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9B222F">
              <w:t>:35B:ISIN RU1111111111</w:t>
            </w:r>
          </w:p>
        </w:tc>
        <w:tc>
          <w:tcPr>
            <w:tcW w:w="4762" w:type="dxa"/>
          </w:tcPr>
          <w:p w14:paraId="4DF06940" w14:textId="77777777" w:rsidR="00C12FF9" w:rsidRPr="00B0186A" w:rsidRDefault="00C12FF9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C12FF9" w:rsidRPr="00F72221" w14:paraId="5F6AB4B9" w14:textId="77777777" w:rsidTr="006227CB">
        <w:tc>
          <w:tcPr>
            <w:tcW w:w="5488" w:type="dxa"/>
          </w:tcPr>
          <w:p w14:paraId="4F304BE9" w14:textId="73DB14C0" w:rsidR="00C12FF9" w:rsidRPr="00B0186A" w:rsidRDefault="00C12FF9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9B222F">
              <w:t>/XX/CORP/NADC/RU1111111111</w:t>
            </w:r>
          </w:p>
        </w:tc>
        <w:tc>
          <w:tcPr>
            <w:tcW w:w="4762" w:type="dxa"/>
          </w:tcPr>
          <w:p w14:paraId="0ADD1B3D" w14:textId="77777777" w:rsidR="00C12FF9" w:rsidRPr="00B0186A" w:rsidRDefault="00C12FF9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C12FF9" w:rsidRPr="00F72221" w14:paraId="6DD5BAE7" w14:textId="77777777" w:rsidTr="006227CB">
        <w:tc>
          <w:tcPr>
            <w:tcW w:w="5488" w:type="dxa"/>
          </w:tcPr>
          <w:p w14:paraId="1BA3F493" w14:textId="36B7FE7D" w:rsidR="00C12FF9" w:rsidRPr="00461287" w:rsidRDefault="00C12FF9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9B222F">
              <w:t>/RU/1-11-00111-A</w:t>
            </w:r>
          </w:p>
        </w:tc>
        <w:tc>
          <w:tcPr>
            <w:tcW w:w="4762" w:type="dxa"/>
          </w:tcPr>
          <w:p w14:paraId="7BEA7D4C" w14:textId="77777777" w:rsidR="00C12FF9" w:rsidRPr="00B0186A" w:rsidRDefault="00C12FF9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C12FF9" w:rsidRPr="0036432F" w14:paraId="7E90BB12" w14:textId="77777777" w:rsidTr="006227CB">
        <w:tc>
          <w:tcPr>
            <w:tcW w:w="5488" w:type="dxa"/>
          </w:tcPr>
          <w:p w14:paraId="3B701825" w14:textId="4BAADB40" w:rsidR="00C12FF9" w:rsidRPr="00AF4D92" w:rsidRDefault="00C12FF9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9B222F">
              <w:t>'OAO ''Megafon'' obligacia</w:t>
            </w:r>
          </w:p>
        </w:tc>
        <w:tc>
          <w:tcPr>
            <w:tcW w:w="4762" w:type="dxa"/>
          </w:tcPr>
          <w:p w14:paraId="565B1064" w14:textId="4C058034" w:rsidR="00C12FF9" w:rsidRPr="0036432F" w:rsidRDefault="00C12FF9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C12FF9" w:rsidRPr="00E33FA3" w14:paraId="62715AE1" w14:textId="77777777" w:rsidTr="006227CB">
        <w:tc>
          <w:tcPr>
            <w:tcW w:w="5488" w:type="dxa"/>
          </w:tcPr>
          <w:p w14:paraId="11658D37" w14:textId="74A9F7EB" w:rsidR="00C12FF9" w:rsidRPr="00E33FA3" w:rsidRDefault="00C12FF9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9B222F">
              <w:t>:16R:ACCTINFO</w:t>
            </w:r>
          </w:p>
        </w:tc>
        <w:tc>
          <w:tcPr>
            <w:tcW w:w="4762" w:type="dxa"/>
          </w:tcPr>
          <w:p w14:paraId="7FE72B34" w14:textId="77777777" w:rsidR="00C12FF9" w:rsidRPr="00E33FA3" w:rsidRDefault="00C12FF9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C12FF9" w14:paraId="518B74E8" w14:textId="77777777" w:rsidTr="006227CB">
        <w:tc>
          <w:tcPr>
            <w:tcW w:w="5488" w:type="dxa"/>
          </w:tcPr>
          <w:p w14:paraId="31B866A5" w14:textId="3798F220" w:rsidR="00C12FF9" w:rsidRDefault="00C12FF9" w:rsidP="006227CB">
            <w:pPr>
              <w:numPr>
                <w:ilvl w:val="0"/>
                <w:numId w:val="1"/>
              </w:numPr>
              <w:ind w:left="-6" w:firstLine="6"/>
            </w:pPr>
            <w:r w:rsidRPr="009B222F">
              <w:t>:97A::SAFE//ML1111111111</w:t>
            </w:r>
          </w:p>
        </w:tc>
        <w:tc>
          <w:tcPr>
            <w:tcW w:w="4762" w:type="dxa"/>
          </w:tcPr>
          <w:p w14:paraId="0A4699EB" w14:textId="77777777" w:rsidR="00C12FF9" w:rsidRDefault="00C12FF9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C12FF9" w:rsidRPr="00AF4D92" w14:paraId="141D8550" w14:textId="77777777" w:rsidTr="006227CB">
        <w:tc>
          <w:tcPr>
            <w:tcW w:w="5488" w:type="dxa"/>
          </w:tcPr>
          <w:p w14:paraId="6E10CC62" w14:textId="018D83EE" w:rsidR="00C12FF9" w:rsidRPr="00AF4D92" w:rsidRDefault="00C12FF9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9B222F">
              <w:t>:93B::ELIG//UNIT/1000,</w:t>
            </w:r>
          </w:p>
        </w:tc>
        <w:tc>
          <w:tcPr>
            <w:tcW w:w="4762" w:type="dxa"/>
          </w:tcPr>
          <w:p w14:paraId="157DBF38" w14:textId="77777777" w:rsidR="00C12FF9" w:rsidRPr="00AF4D92" w:rsidRDefault="00C12FF9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C12FF9" w:rsidRPr="00AF4D92" w14:paraId="23868E17" w14:textId="77777777" w:rsidTr="006227CB">
        <w:tc>
          <w:tcPr>
            <w:tcW w:w="5488" w:type="dxa"/>
          </w:tcPr>
          <w:p w14:paraId="4B9009DB" w14:textId="2D0AEDD2" w:rsidR="00C12FF9" w:rsidRPr="00AF4D92" w:rsidRDefault="00C12FF9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9B222F">
              <w:t>:16S:ACCTINFO</w:t>
            </w:r>
          </w:p>
        </w:tc>
        <w:tc>
          <w:tcPr>
            <w:tcW w:w="4762" w:type="dxa"/>
          </w:tcPr>
          <w:p w14:paraId="6FD6EE72" w14:textId="77777777" w:rsidR="00C12FF9" w:rsidRPr="00AF4D92" w:rsidRDefault="00C12FF9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C12FF9" w14:paraId="0CF1BC88" w14:textId="77777777" w:rsidTr="006227CB">
        <w:tc>
          <w:tcPr>
            <w:tcW w:w="5488" w:type="dxa"/>
          </w:tcPr>
          <w:p w14:paraId="7C05D9CD" w14:textId="17525926" w:rsidR="00C12FF9" w:rsidRDefault="00C12FF9" w:rsidP="006227CB">
            <w:pPr>
              <w:numPr>
                <w:ilvl w:val="0"/>
                <w:numId w:val="1"/>
              </w:numPr>
              <w:ind w:left="-6" w:firstLine="6"/>
            </w:pPr>
            <w:r w:rsidRPr="009B222F">
              <w:t>:16S:USECU</w:t>
            </w:r>
          </w:p>
        </w:tc>
        <w:tc>
          <w:tcPr>
            <w:tcW w:w="4762" w:type="dxa"/>
          </w:tcPr>
          <w:p w14:paraId="07817853" w14:textId="77777777" w:rsidR="00C12FF9" w:rsidRDefault="00C12FF9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C12FF9" w:rsidRPr="00F72221" w14:paraId="4AC2702D" w14:textId="77777777" w:rsidTr="006227CB">
        <w:tc>
          <w:tcPr>
            <w:tcW w:w="5488" w:type="dxa"/>
          </w:tcPr>
          <w:p w14:paraId="30DA5F9C" w14:textId="4D32CD33" w:rsidR="00C12FF9" w:rsidRPr="00B0186A" w:rsidRDefault="00C12FF9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9B222F">
              <w:t>:16R:CADETL</w:t>
            </w:r>
          </w:p>
        </w:tc>
        <w:tc>
          <w:tcPr>
            <w:tcW w:w="4762" w:type="dxa"/>
          </w:tcPr>
          <w:p w14:paraId="4492B1F9" w14:textId="77777777" w:rsidR="00C12FF9" w:rsidRPr="00B0186A" w:rsidRDefault="00C12FF9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C12FF9" w:rsidRPr="00F72221" w14:paraId="637F2CD2" w14:textId="77777777" w:rsidTr="006227CB">
        <w:tc>
          <w:tcPr>
            <w:tcW w:w="5488" w:type="dxa"/>
          </w:tcPr>
          <w:p w14:paraId="20565C92" w14:textId="30F6FD2D" w:rsidR="00C12FF9" w:rsidRPr="00AF4D92" w:rsidRDefault="00C12FF9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9B222F">
              <w:t>:98C::MEET//20160711120000</w:t>
            </w:r>
          </w:p>
        </w:tc>
        <w:tc>
          <w:tcPr>
            <w:tcW w:w="4762" w:type="dxa"/>
          </w:tcPr>
          <w:p w14:paraId="2C2A07EF" w14:textId="77777777" w:rsidR="00C12FF9" w:rsidRPr="00AF4D92" w:rsidRDefault="00C12FF9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C12FF9" w:rsidRPr="00AF4D92" w14:paraId="57871FFE" w14:textId="77777777" w:rsidTr="006227CB">
        <w:tc>
          <w:tcPr>
            <w:tcW w:w="5488" w:type="dxa"/>
          </w:tcPr>
          <w:p w14:paraId="20E75BB1" w14:textId="77EEE630" w:rsidR="00C12FF9" w:rsidRDefault="00C12FF9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del w:id="6" w:author="Draft 2" w:date="2016-02-08T18:06:00Z">
              <w:r w:rsidRPr="009B222F" w:rsidDel="008E29B2">
                <w:delText>:98A::RDTE//20160630</w:delText>
              </w:r>
            </w:del>
          </w:p>
        </w:tc>
        <w:tc>
          <w:tcPr>
            <w:tcW w:w="4762" w:type="dxa"/>
          </w:tcPr>
          <w:p w14:paraId="66B56240" w14:textId="77777777" w:rsidR="00C12FF9" w:rsidRPr="00AF4D92" w:rsidRDefault="00C12FF9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C12FF9" w:rsidRPr="008427F4" w14:paraId="5C9AD39F" w14:textId="77777777" w:rsidTr="006227CB">
        <w:tc>
          <w:tcPr>
            <w:tcW w:w="5488" w:type="dxa"/>
          </w:tcPr>
          <w:p w14:paraId="75E33EF1" w14:textId="63D1AA23" w:rsidR="00C12FF9" w:rsidRDefault="00C12FF9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C12FF9">
              <w:rPr>
                <w:lang w:val="en-US"/>
              </w:rPr>
              <w:t>:94E::MEET//'Moskva, yl Balcyg, d.1</w:t>
            </w:r>
          </w:p>
        </w:tc>
        <w:tc>
          <w:tcPr>
            <w:tcW w:w="4762" w:type="dxa"/>
          </w:tcPr>
          <w:p w14:paraId="29F2A46E" w14:textId="77777777" w:rsidR="00C12FF9" w:rsidRDefault="00C12FF9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C12FF9" w:rsidRPr="008427F4" w14:paraId="2B963896" w14:textId="77777777" w:rsidTr="006227CB">
        <w:tc>
          <w:tcPr>
            <w:tcW w:w="5488" w:type="dxa"/>
          </w:tcPr>
          <w:p w14:paraId="3AB5556D" w14:textId="7D78FD18" w:rsidR="00C12FF9" w:rsidRDefault="00C12FF9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C12FF9">
              <w:rPr>
                <w:lang w:val="en-US"/>
              </w:rPr>
              <w:t>:70G::WEBB//http://cadocs-test.nsd.ru/cd7ec523d</w:t>
            </w:r>
          </w:p>
        </w:tc>
        <w:tc>
          <w:tcPr>
            <w:tcW w:w="4762" w:type="dxa"/>
          </w:tcPr>
          <w:p w14:paraId="599B0831" w14:textId="77777777" w:rsidR="00C12FF9" w:rsidRDefault="00C12FF9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C12FF9" w:rsidRPr="00AF4D92" w14:paraId="186D3F8C" w14:textId="77777777" w:rsidTr="006227CB">
        <w:tc>
          <w:tcPr>
            <w:tcW w:w="5488" w:type="dxa"/>
          </w:tcPr>
          <w:p w14:paraId="3D05A4D7" w14:textId="25926FA4" w:rsidR="00C12FF9" w:rsidRDefault="00C12FF9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9B222F">
              <w:t>2674881868a0d6818624649</w:t>
            </w:r>
          </w:p>
        </w:tc>
        <w:tc>
          <w:tcPr>
            <w:tcW w:w="4762" w:type="dxa"/>
          </w:tcPr>
          <w:p w14:paraId="1C91977C" w14:textId="77777777" w:rsidR="00C12FF9" w:rsidRDefault="00C12FF9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C12FF9" w:rsidRPr="00F72221" w14:paraId="74FEC90D" w14:textId="77777777" w:rsidTr="006227CB">
        <w:tc>
          <w:tcPr>
            <w:tcW w:w="5488" w:type="dxa"/>
          </w:tcPr>
          <w:p w14:paraId="322BACFC" w14:textId="7DD1AC09" w:rsidR="00C12FF9" w:rsidRDefault="00C12FF9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9B222F">
              <w:t>:16S:CADETL</w:t>
            </w:r>
          </w:p>
        </w:tc>
        <w:tc>
          <w:tcPr>
            <w:tcW w:w="4762" w:type="dxa"/>
          </w:tcPr>
          <w:p w14:paraId="50981231" w14:textId="77777777" w:rsidR="00C12FF9" w:rsidRDefault="00C12FF9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C12FF9" w:rsidRPr="00AF4D92" w14:paraId="4849FA0B" w14:textId="77777777" w:rsidTr="006227CB">
        <w:tc>
          <w:tcPr>
            <w:tcW w:w="5488" w:type="dxa"/>
          </w:tcPr>
          <w:p w14:paraId="6D73DD19" w14:textId="6FC1BDB8" w:rsidR="00C12FF9" w:rsidRDefault="00C12FF9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9B222F">
              <w:t>:16R:ADDINFO</w:t>
            </w:r>
          </w:p>
        </w:tc>
        <w:tc>
          <w:tcPr>
            <w:tcW w:w="4762" w:type="dxa"/>
          </w:tcPr>
          <w:p w14:paraId="10F5FF25" w14:textId="77777777" w:rsidR="00C12FF9" w:rsidRDefault="00C12FF9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C12FF9" w:rsidRPr="008427F4" w14:paraId="56CC1E7B" w14:textId="77777777" w:rsidTr="006227CB">
        <w:tc>
          <w:tcPr>
            <w:tcW w:w="5488" w:type="dxa"/>
          </w:tcPr>
          <w:p w14:paraId="590A5C66" w14:textId="76981DC6" w:rsidR="00C12FF9" w:rsidRDefault="00C12FF9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C12FF9">
              <w:rPr>
                <w:lang w:val="en-US"/>
              </w:rPr>
              <w:t>:70E::ADTX///ISSR/NAME/'Energoneftegaz</w:t>
            </w:r>
          </w:p>
        </w:tc>
        <w:tc>
          <w:tcPr>
            <w:tcW w:w="4762" w:type="dxa"/>
          </w:tcPr>
          <w:p w14:paraId="7D879E2D" w14:textId="77777777" w:rsidR="00C12FF9" w:rsidRDefault="00C12FF9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C12FF9" w:rsidRPr="008427F4" w14:paraId="12568DDD" w14:textId="77777777" w:rsidTr="006227CB">
        <w:tc>
          <w:tcPr>
            <w:tcW w:w="5488" w:type="dxa"/>
          </w:tcPr>
          <w:p w14:paraId="6FBA3184" w14:textId="44BB1E5B" w:rsidR="00C12FF9" w:rsidRDefault="00C12FF9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C12FF9">
              <w:rPr>
                <w:lang w:val="en-US"/>
              </w:rPr>
              <w:t>:70E::PACO//'PO VSEM VOPROSAM, SVaZANNYM S NAST</w:t>
            </w:r>
          </w:p>
        </w:tc>
        <w:tc>
          <w:tcPr>
            <w:tcW w:w="4762" w:type="dxa"/>
          </w:tcPr>
          <w:p w14:paraId="550A972D" w14:textId="77777777" w:rsidR="00C12FF9" w:rsidRDefault="00C12FF9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C12FF9" w:rsidRPr="008427F4" w14:paraId="028A83BA" w14:textId="77777777" w:rsidTr="006227CB">
        <w:tc>
          <w:tcPr>
            <w:tcW w:w="5488" w:type="dxa"/>
          </w:tcPr>
          <w:p w14:paraId="1D8D1C12" w14:textId="5988526A" w:rsidR="00C12FF9" w:rsidRDefault="00C12FF9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C12FF9">
              <w:rPr>
                <w:lang w:val="en-US"/>
              </w:rPr>
              <w:t>OaqIM SOOBqENIEM, VY MOJETE OBRAqAT</w:t>
            </w:r>
          </w:p>
        </w:tc>
        <w:tc>
          <w:tcPr>
            <w:tcW w:w="4762" w:type="dxa"/>
          </w:tcPr>
          <w:p w14:paraId="497AAEA3" w14:textId="77777777" w:rsidR="00C12FF9" w:rsidRDefault="00C12FF9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C12FF9" w:rsidRPr="008427F4" w14:paraId="74A695EB" w14:textId="77777777" w:rsidTr="006227CB">
        <w:tc>
          <w:tcPr>
            <w:tcW w:w="5488" w:type="dxa"/>
          </w:tcPr>
          <w:p w14:paraId="16EC2840" w14:textId="5DCE7FAD" w:rsidR="00C12FF9" w:rsidRDefault="00C12FF9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C12FF9">
              <w:rPr>
                <w:lang w:val="en-US"/>
              </w:rPr>
              <w:t>XSa K VAQIM PERSONALXNYM MENEDJERAM</w:t>
            </w:r>
          </w:p>
        </w:tc>
        <w:tc>
          <w:tcPr>
            <w:tcW w:w="4762" w:type="dxa"/>
          </w:tcPr>
          <w:p w14:paraId="7CD0E322" w14:textId="77777777" w:rsidR="00C12FF9" w:rsidRDefault="00C12FF9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C12FF9" w:rsidRPr="00AF4D92" w14:paraId="4FF87A7B" w14:textId="77777777" w:rsidTr="006227CB">
        <w:tc>
          <w:tcPr>
            <w:tcW w:w="5488" w:type="dxa"/>
          </w:tcPr>
          <w:p w14:paraId="35D26144" w14:textId="56050183" w:rsidR="00C12FF9" w:rsidRDefault="00C12FF9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9B222F">
              <w:t>PO TELEFONAM': (495) 956-27-90, (4</w:t>
            </w:r>
          </w:p>
        </w:tc>
        <w:tc>
          <w:tcPr>
            <w:tcW w:w="4762" w:type="dxa"/>
          </w:tcPr>
          <w:p w14:paraId="62EA4225" w14:textId="77777777" w:rsidR="00C12FF9" w:rsidRDefault="00C12FF9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C12FF9" w:rsidRPr="00AF4D92" w14:paraId="0605119D" w14:textId="77777777" w:rsidTr="006227CB">
        <w:tc>
          <w:tcPr>
            <w:tcW w:w="5488" w:type="dxa"/>
          </w:tcPr>
          <w:p w14:paraId="0A7F8FE3" w14:textId="1917ED7D" w:rsidR="00C12FF9" w:rsidRDefault="00C12FF9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9B222F">
              <w:t>95) 956-27-91/ For details please c</w:t>
            </w:r>
          </w:p>
        </w:tc>
        <w:tc>
          <w:tcPr>
            <w:tcW w:w="4762" w:type="dxa"/>
          </w:tcPr>
          <w:p w14:paraId="5ABFAAB7" w14:textId="77777777" w:rsidR="00C12FF9" w:rsidRDefault="00C12FF9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C12FF9" w:rsidRPr="00F72221" w14:paraId="2F534E59" w14:textId="77777777" w:rsidTr="006227CB">
        <w:tc>
          <w:tcPr>
            <w:tcW w:w="5488" w:type="dxa"/>
          </w:tcPr>
          <w:p w14:paraId="0B81736E" w14:textId="45FE814B" w:rsidR="00C12FF9" w:rsidRDefault="00C12FF9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9B222F">
              <w:t xml:space="preserve">ontact your account  manager (495) </w:t>
            </w:r>
          </w:p>
        </w:tc>
        <w:tc>
          <w:tcPr>
            <w:tcW w:w="4762" w:type="dxa"/>
          </w:tcPr>
          <w:p w14:paraId="0035E9B4" w14:textId="77777777" w:rsidR="00C12FF9" w:rsidRDefault="00C12FF9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C12FF9" w:rsidRPr="00F72221" w14:paraId="23E27294" w14:textId="77777777" w:rsidTr="006227CB">
        <w:tc>
          <w:tcPr>
            <w:tcW w:w="5488" w:type="dxa"/>
          </w:tcPr>
          <w:p w14:paraId="29F16967" w14:textId="4FB2EC84" w:rsidR="00C12FF9" w:rsidRDefault="00C12FF9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9B222F">
              <w:t>956-27-90, (495) 956-27-91</w:t>
            </w:r>
          </w:p>
        </w:tc>
        <w:tc>
          <w:tcPr>
            <w:tcW w:w="4762" w:type="dxa"/>
          </w:tcPr>
          <w:p w14:paraId="2D6557B4" w14:textId="77777777" w:rsidR="00C12FF9" w:rsidRDefault="00C12FF9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C12FF9" w:rsidRPr="00F72221" w14:paraId="4DA2A683" w14:textId="77777777" w:rsidTr="006227CB">
        <w:tc>
          <w:tcPr>
            <w:tcW w:w="5488" w:type="dxa"/>
          </w:tcPr>
          <w:p w14:paraId="4152579B" w14:textId="1E286EBA" w:rsidR="00C12FF9" w:rsidRDefault="00C12FF9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9B222F">
              <w:t>:16S:ADDINFO</w:t>
            </w:r>
          </w:p>
        </w:tc>
        <w:tc>
          <w:tcPr>
            <w:tcW w:w="4762" w:type="dxa"/>
          </w:tcPr>
          <w:p w14:paraId="0EF7A5DC" w14:textId="77777777" w:rsidR="00C12FF9" w:rsidRDefault="00C12FF9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C12FF9" w:rsidRPr="00B0186A" w14:paraId="1D73C245" w14:textId="77777777" w:rsidTr="006227CB">
        <w:tc>
          <w:tcPr>
            <w:tcW w:w="5488" w:type="dxa"/>
          </w:tcPr>
          <w:p w14:paraId="07D8168E" w14:textId="77777777" w:rsidR="00C12FF9" w:rsidRPr="00AF4D92" w:rsidRDefault="00C12FF9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  <w:tc>
          <w:tcPr>
            <w:tcW w:w="4762" w:type="dxa"/>
          </w:tcPr>
          <w:p w14:paraId="07E5FEFC" w14:textId="77777777" w:rsidR="00C12FF9" w:rsidRPr="00AF4D92" w:rsidRDefault="00C12FF9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</w:tbl>
    <w:p w14:paraId="7FE17BC1" w14:textId="4FE799BC" w:rsidR="00C12FF9" w:rsidRDefault="00C12FF9" w:rsidP="00C12FF9">
      <w:pPr>
        <w:numPr>
          <w:ilvl w:val="0"/>
          <w:numId w:val="0"/>
        </w:numPr>
        <w:ind w:left="432" w:hanging="432"/>
      </w:pPr>
    </w:p>
    <w:p w14:paraId="66D1C14F" w14:textId="0C5B3AE1" w:rsidR="00C12FF9" w:rsidRDefault="00C12FF9" w:rsidP="00C12FF9">
      <w:pPr>
        <w:pStyle w:val="20"/>
        <w:rPr>
          <w:lang w:val="ru-RU"/>
        </w:rPr>
      </w:pPr>
      <w:bookmarkStart w:id="7" w:name="_Toc445282167"/>
      <w:r>
        <w:t>МТ568</w:t>
      </w:r>
      <w:bookmarkEnd w:id="7"/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C12FF9" w14:paraId="1157CAA5" w14:textId="77777777" w:rsidTr="006227CB">
        <w:tc>
          <w:tcPr>
            <w:tcW w:w="5488" w:type="dxa"/>
            <w:shd w:val="clear" w:color="auto" w:fill="F2F2F2" w:themeFill="background1" w:themeFillShade="F2"/>
          </w:tcPr>
          <w:p w14:paraId="22EE87C8" w14:textId="77777777" w:rsidR="00C12FF9" w:rsidRPr="00445088" w:rsidRDefault="00C12FF9" w:rsidP="006227CB">
            <w:pPr>
              <w:pStyle w:val="a3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33DBC66B" w14:textId="77777777" w:rsidR="00C12FF9" w:rsidRDefault="00C12FF9" w:rsidP="006227CB">
            <w:pPr>
              <w:pStyle w:val="a3"/>
            </w:pPr>
            <w:r>
              <w:t>Комментарии</w:t>
            </w:r>
          </w:p>
        </w:tc>
      </w:tr>
      <w:tr w:rsidR="00C12FF9" w14:paraId="4ACF1EBB" w14:textId="77777777" w:rsidTr="006227CB">
        <w:tc>
          <w:tcPr>
            <w:tcW w:w="5488" w:type="dxa"/>
          </w:tcPr>
          <w:p w14:paraId="7005D243" w14:textId="1C68B285" w:rsidR="00C12FF9" w:rsidRPr="00445088" w:rsidRDefault="00C12FF9" w:rsidP="006227CB">
            <w:pPr>
              <w:numPr>
                <w:ilvl w:val="0"/>
                <w:numId w:val="1"/>
              </w:numPr>
              <w:ind w:left="-6" w:firstLine="6"/>
            </w:pPr>
            <w:r w:rsidRPr="00C23FA9">
              <w:t>:16R:GENL</w:t>
            </w:r>
          </w:p>
        </w:tc>
        <w:tc>
          <w:tcPr>
            <w:tcW w:w="4762" w:type="dxa"/>
          </w:tcPr>
          <w:p w14:paraId="2A6048A1" w14:textId="77777777" w:rsidR="00C12FF9" w:rsidRDefault="00C12FF9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C12FF9" w14:paraId="3BF77D82" w14:textId="77777777" w:rsidTr="006227CB">
        <w:tc>
          <w:tcPr>
            <w:tcW w:w="5488" w:type="dxa"/>
          </w:tcPr>
          <w:p w14:paraId="06DAC866" w14:textId="77956171" w:rsidR="00C12FF9" w:rsidRPr="00445088" w:rsidRDefault="00C12FF9" w:rsidP="006227CB">
            <w:pPr>
              <w:numPr>
                <w:ilvl w:val="0"/>
                <w:numId w:val="1"/>
              </w:numPr>
              <w:ind w:left="-6" w:firstLine="6"/>
            </w:pPr>
            <w:r w:rsidRPr="00C23FA9">
              <w:t>:28E:1/ONLY</w:t>
            </w:r>
          </w:p>
        </w:tc>
        <w:tc>
          <w:tcPr>
            <w:tcW w:w="4762" w:type="dxa"/>
          </w:tcPr>
          <w:p w14:paraId="1246AA14" w14:textId="77777777" w:rsidR="00C12FF9" w:rsidRDefault="00C12FF9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C12FF9" w14:paraId="77B19B08" w14:textId="77777777" w:rsidTr="006227CB">
        <w:tc>
          <w:tcPr>
            <w:tcW w:w="5488" w:type="dxa"/>
          </w:tcPr>
          <w:p w14:paraId="2096BF91" w14:textId="38C8370B" w:rsidR="00C12FF9" w:rsidRPr="00445088" w:rsidRDefault="00C12FF9" w:rsidP="006227CB">
            <w:pPr>
              <w:numPr>
                <w:ilvl w:val="0"/>
                <w:numId w:val="1"/>
              </w:numPr>
              <w:ind w:left="-6" w:firstLine="6"/>
            </w:pPr>
            <w:r w:rsidRPr="00C23FA9">
              <w:t>:20C::CORP//000100X1</w:t>
            </w:r>
          </w:p>
        </w:tc>
        <w:tc>
          <w:tcPr>
            <w:tcW w:w="4762" w:type="dxa"/>
          </w:tcPr>
          <w:p w14:paraId="523FE143" w14:textId="77777777" w:rsidR="00C12FF9" w:rsidRDefault="00C12FF9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C12FF9" w14:paraId="6509A0F2" w14:textId="77777777" w:rsidTr="006227CB">
        <w:tc>
          <w:tcPr>
            <w:tcW w:w="5488" w:type="dxa"/>
          </w:tcPr>
          <w:p w14:paraId="73957DFC" w14:textId="73F478BC" w:rsidR="00C12FF9" w:rsidRDefault="00C12FF9" w:rsidP="006227CB">
            <w:pPr>
              <w:numPr>
                <w:ilvl w:val="0"/>
                <w:numId w:val="1"/>
              </w:numPr>
              <w:ind w:left="-6" w:firstLine="6"/>
            </w:pPr>
            <w:r w:rsidRPr="00C23FA9">
              <w:t>:20C::SEME//N5</w:t>
            </w:r>
          </w:p>
        </w:tc>
        <w:tc>
          <w:tcPr>
            <w:tcW w:w="4762" w:type="dxa"/>
          </w:tcPr>
          <w:p w14:paraId="490F24F5" w14:textId="77777777" w:rsidR="00C12FF9" w:rsidRDefault="00C12FF9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C12FF9" w14:paraId="2AADE947" w14:textId="77777777" w:rsidTr="006227CB">
        <w:tc>
          <w:tcPr>
            <w:tcW w:w="5488" w:type="dxa"/>
          </w:tcPr>
          <w:p w14:paraId="3D704ADE" w14:textId="04C8B90A" w:rsidR="00C12FF9" w:rsidRDefault="00C12FF9" w:rsidP="006227CB">
            <w:pPr>
              <w:numPr>
                <w:ilvl w:val="0"/>
                <w:numId w:val="1"/>
              </w:numPr>
              <w:ind w:left="-6" w:firstLine="6"/>
            </w:pPr>
            <w:r w:rsidRPr="00C23FA9">
              <w:t>:23G:NEWM</w:t>
            </w:r>
          </w:p>
        </w:tc>
        <w:tc>
          <w:tcPr>
            <w:tcW w:w="4762" w:type="dxa"/>
          </w:tcPr>
          <w:p w14:paraId="17F4F028" w14:textId="77777777" w:rsidR="00C12FF9" w:rsidRDefault="00C12FF9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C12FF9" w14:paraId="23B49976" w14:textId="77777777" w:rsidTr="006227CB">
        <w:tc>
          <w:tcPr>
            <w:tcW w:w="5488" w:type="dxa"/>
          </w:tcPr>
          <w:p w14:paraId="6CDB0BDA" w14:textId="236F681C" w:rsidR="00C12FF9" w:rsidRDefault="00C12FF9" w:rsidP="006227CB">
            <w:pPr>
              <w:numPr>
                <w:ilvl w:val="0"/>
                <w:numId w:val="1"/>
              </w:numPr>
              <w:ind w:left="-6" w:firstLine="6"/>
            </w:pPr>
            <w:r w:rsidRPr="00C23FA9">
              <w:t>:22F::CAEV//BMET</w:t>
            </w:r>
          </w:p>
        </w:tc>
        <w:tc>
          <w:tcPr>
            <w:tcW w:w="4762" w:type="dxa"/>
          </w:tcPr>
          <w:p w14:paraId="2A6299D7" w14:textId="77777777" w:rsidR="00C12FF9" w:rsidRDefault="00C12FF9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C12FF9" w14:paraId="4AEF29D4" w14:textId="77777777" w:rsidTr="006227CB">
        <w:tc>
          <w:tcPr>
            <w:tcW w:w="5488" w:type="dxa"/>
          </w:tcPr>
          <w:p w14:paraId="626FFADD" w14:textId="03F9CBD9" w:rsidR="00C12FF9" w:rsidRDefault="00C12FF9" w:rsidP="006227CB">
            <w:pPr>
              <w:numPr>
                <w:ilvl w:val="0"/>
                <w:numId w:val="1"/>
              </w:numPr>
              <w:ind w:left="-6" w:firstLine="6"/>
            </w:pPr>
            <w:r w:rsidRPr="00C23FA9">
              <w:t>:98C::PREP//20160713180000</w:t>
            </w:r>
          </w:p>
        </w:tc>
        <w:tc>
          <w:tcPr>
            <w:tcW w:w="4762" w:type="dxa"/>
          </w:tcPr>
          <w:p w14:paraId="7CF7D68F" w14:textId="77777777" w:rsidR="00C12FF9" w:rsidRDefault="00C12FF9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C12FF9" w14:paraId="793EDA13" w14:textId="77777777" w:rsidTr="006227CB">
        <w:tc>
          <w:tcPr>
            <w:tcW w:w="5488" w:type="dxa"/>
          </w:tcPr>
          <w:p w14:paraId="542489D9" w14:textId="210DF6DC" w:rsidR="00C12FF9" w:rsidRDefault="00C12FF9" w:rsidP="006227CB">
            <w:pPr>
              <w:numPr>
                <w:ilvl w:val="0"/>
                <w:numId w:val="1"/>
              </w:numPr>
              <w:ind w:left="-6" w:firstLine="6"/>
            </w:pPr>
            <w:r w:rsidRPr="00C23FA9">
              <w:t>:16R:LINK</w:t>
            </w:r>
          </w:p>
        </w:tc>
        <w:tc>
          <w:tcPr>
            <w:tcW w:w="4762" w:type="dxa"/>
          </w:tcPr>
          <w:p w14:paraId="18C92FE3" w14:textId="77777777" w:rsidR="00C12FF9" w:rsidRDefault="00C12FF9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C12FF9" w14:paraId="6DCDC357" w14:textId="77777777" w:rsidTr="006227CB">
        <w:tc>
          <w:tcPr>
            <w:tcW w:w="5488" w:type="dxa"/>
          </w:tcPr>
          <w:p w14:paraId="7B40F718" w14:textId="2FC42426" w:rsidR="00C12FF9" w:rsidRDefault="00C12FF9" w:rsidP="006227CB">
            <w:pPr>
              <w:numPr>
                <w:ilvl w:val="0"/>
                <w:numId w:val="1"/>
              </w:numPr>
              <w:ind w:left="-6" w:firstLine="6"/>
            </w:pPr>
            <w:r w:rsidRPr="00C23FA9">
              <w:t>:22F::LINK//WITH</w:t>
            </w:r>
          </w:p>
        </w:tc>
        <w:tc>
          <w:tcPr>
            <w:tcW w:w="4762" w:type="dxa"/>
          </w:tcPr>
          <w:p w14:paraId="06545F04" w14:textId="77777777" w:rsidR="00C12FF9" w:rsidRDefault="00C12FF9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C12FF9" w14:paraId="24BF58ED" w14:textId="77777777" w:rsidTr="006227CB">
        <w:tc>
          <w:tcPr>
            <w:tcW w:w="5488" w:type="dxa"/>
          </w:tcPr>
          <w:p w14:paraId="09CBC4DD" w14:textId="12AB918F" w:rsidR="00C12FF9" w:rsidRDefault="00C12FF9" w:rsidP="006227CB">
            <w:pPr>
              <w:numPr>
                <w:ilvl w:val="0"/>
                <w:numId w:val="1"/>
              </w:numPr>
              <w:ind w:left="-6" w:firstLine="6"/>
            </w:pPr>
            <w:r w:rsidRPr="00C23FA9">
              <w:t>:13A::LINK//564</w:t>
            </w:r>
          </w:p>
        </w:tc>
        <w:tc>
          <w:tcPr>
            <w:tcW w:w="4762" w:type="dxa"/>
          </w:tcPr>
          <w:p w14:paraId="694C0742" w14:textId="77777777" w:rsidR="00C12FF9" w:rsidRDefault="00C12FF9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C12FF9" w14:paraId="14274B48" w14:textId="77777777" w:rsidTr="006227CB">
        <w:tc>
          <w:tcPr>
            <w:tcW w:w="5488" w:type="dxa"/>
          </w:tcPr>
          <w:p w14:paraId="5BC34FCB" w14:textId="5AFBE6ED" w:rsidR="00C12FF9" w:rsidRDefault="00C12FF9" w:rsidP="006227CB">
            <w:pPr>
              <w:numPr>
                <w:ilvl w:val="0"/>
                <w:numId w:val="1"/>
              </w:numPr>
              <w:ind w:left="-6" w:firstLine="6"/>
            </w:pPr>
            <w:r w:rsidRPr="00C23FA9">
              <w:t>:20C::PREV//5</w:t>
            </w:r>
          </w:p>
        </w:tc>
        <w:tc>
          <w:tcPr>
            <w:tcW w:w="4762" w:type="dxa"/>
          </w:tcPr>
          <w:p w14:paraId="6ED8F476" w14:textId="77777777" w:rsidR="00C12FF9" w:rsidRDefault="00C12FF9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C12FF9" w14:paraId="5AF3BFC1" w14:textId="77777777" w:rsidTr="006227CB">
        <w:tc>
          <w:tcPr>
            <w:tcW w:w="5488" w:type="dxa"/>
          </w:tcPr>
          <w:p w14:paraId="427FB8BC" w14:textId="0CD6F2FC" w:rsidR="00C12FF9" w:rsidRDefault="00C12FF9" w:rsidP="006227CB">
            <w:pPr>
              <w:numPr>
                <w:ilvl w:val="0"/>
                <w:numId w:val="1"/>
              </w:numPr>
              <w:ind w:left="-6" w:firstLine="6"/>
            </w:pPr>
            <w:r w:rsidRPr="00C23FA9">
              <w:t>:16S:LINK</w:t>
            </w:r>
          </w:p>
        </w:tc>
        <w:tc>
          <w:tcPr>
            <w:tcW w:w="4762" w:type="dxa"/>
          </w:tcPr>
          <w:p w14:paraId="38DEEB40" w14:textId="77777777" w:rsidR="00C12FF9" w:rsidRDefault="00C12FF9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C12FF9" w14:paraId="5F7AF7D8" w14:textId="77777777" w:rsidTr="006227CB">
        <w:tc>
          <w:tcPr>
            <w:tcW w:w="5488" w:type="dxa"/>
          </w:tcPr>
          <w:p w14:paraId="54103038" w14:textId="2D345BB4" w:rsidR="00C12FF9" w:rsidRDefault="00C12FF9" w:rsidP="006227CB">
            <w:pPr>
              <w:numPr>
                <w:ilvl w:val="0"/>
                <w:numId w:val="1"/>
              </w:numPr>
              <w:ind w:left="-6" w:firstLine="6"/>
            </w:pPr>
            <w:r w:rsidRPr="00C23FA9">
              <w:t>:16S:GENL</w:t>
            </w:r>
          </w:p>
        </w:tc>
        <w:tc>
          <w:tcPr>
            <w:tcW w:w="4762" w:type="dxa"/>
          </w:tcPr>
          <w:p w14:paraId="0C16BDC5" w14:textId="77777777" w:rsidR="00C12FF9" w:rsidRDefault="00C12FF9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C12FF9" w14:paraId="46FC68D2" w14:textId="77777777" w:rsidTr="006227CB">
        <w:tc>
          <w:tcPr>
            <w:tcW w:w="5488" w:type="dxa"/>
          </w:tcPr>
          <w:p w14:paraId="0B830C0A" w14:textId="4CAEDE09" w:rsidR="00C12FF9" w:rsidRDefault="00C12FF9" w:rsidP="006227CB">
            <w:pPr>
              <w:numPr>
                <w:ilvl w:val="0"/>
                <w:numId w:val="1"/>
              </w:numPr>
              <w:ind w:left="-6" w:firstLine="6"/>
            </w:pPr>
            <w:r w:rsidRPr="00C23FA9">
              <w:t>:16R:USECU</w:t>
            </w:r>
          </w:p>
        </w:tc>
        <w:tc>
          <w:tcPr>
            <w:tcW w:w="4762" w:type="dxa"/>
          </w:tcPr>
          <w:p w14:paraId="3D7184B2" w14:textId="77777777" w:rsidR="00C12FF9" w:rsidRDefault="00C12FF9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C12FF9" w14:paraId="72C97844" w14:textId="77777777" w:rsidTr="006227CB">
        <w:tc>
          <w:tcPr>
            <w:tcW w:w="5488" w:type="dxa"/>
          </w:tcPr>
          <w:p w14:paraId="5C4E170E" w14:textId="6B88CA58" w:rsidR="00C12FF9" w:rsidRDefault="00C12FF9" w:rsidP="006227CB">
            <w:pPr>
              <w:numPr>
                <w:ilvl w:val="0"/>
                <w:numId w:val="1"/>
              </w:numPr>
              <w:ind w:left="-6" w:firstLine="6"/>
            </w:pPr>
            <w:r w:rsidRPr="00C23FA9">
              <w:lastRenderedPageBreak/>
              <w:t>:97A::SAFE//ML1111111111</w:t>
            </w:r>
          </w:p>
        </w:tc>
        <w:tc>
          <w:tcPr>
            <w:tcW w:w="4762" w:type="dxa"/>
          </w:tcPr>
          <w:p w14:paraId="3AD75AF7" w14:textId="77777777" w:rsidR="00C12FF9" w:rsidRDefault="00C12FF9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C12FF9" w14:paraId="37EA8A43" w14:textId="77777777" w:rsidTr="006227CB">
        <w:tc>
          <w:tcPr>
            <w:tcW w:w="5488" w:type="dxa"/>
          </w:tcPr>
          <w:p w14:paraId="3617ADEF" w14:textId="79C79251" w:rsidR="00C12FF9" w:rsidRDefault="00C12FF9" w:rsidP="006227CB">
            <w:pPr>
              <w:numPr>
                <w:ilvl w:val="0"/>
                <w:numId w:val="1"/>
              </w:numPr>
              <w:ind w:left="-6" w:firstLine="6"/>
            </w:pPr>
            <w:r w:rsidRPr="00C23FA9">
              <w:t>:35B:ISIN RU1111111111</w:t>
            </w:r>
          </w:p>
        </w:tc>
        <w:tc>
          <w:tcPr>
            <w:tcW w:w="4762" w:type="dxa"/>
          </w:tcPr>
          <w:p w14:paraId="45786C96" w14:textId="77777777" w:rsidR="00C12FF9" w:rsidRDefault="00C12FF9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C12FF9" w14:paraId="156E14D7" w14:textId="77777777" w:rsidTr="006227CB">
        <w:tc>
          <w:tcPr>
            <w:tcW w:w="5488" w:type="dxa"/>
          </w:tcPr>
          <w:p w14:paraId="3BC70907" w14:textId="78453378" w:rsidR="00C12FF9" w:rsidRDefault="00C12FF9" w:rsidP="006227CB">
            <w:pPr>
              <w:numPr>
                <w:ilvl w:val="0"/>
                <w:numId w:val="1"/>
              </w:numPr>
              <w:ind w:left="-6" w:firstLine="6"/>
            </w:pPr>
            <w:r w:rsidRPr="00C23FA9">
              <w:t>/XX/CORP/NADC/RU1111111111</w:t>
            </w:r>
          </w:p>
        </w:tc>
        <w:tc>
          <w:tcPr>
            <w:tcW w:w="4762" w:type="dxa"/>
          </w:tcPr>
          <w:p w14:paraId="5DB21F78" w14:textId="77777777" w:rsidR="00C12FF9" w:rsidRDefault="00C12FF9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C12FF9" w14:paraId="7D986408" w14:textId="77777777" w:rsidTr="006227CB">
        <w:tc>
          <w:tcPr>
            <w:tcW w:w="5488" w:type="dxa"/>
          </w:tcPr>
          <w:p w14:paraId="3B223234" w14:textId="11D48127" w:rsidR="00C12FF9" w:rsidRDefault="00C12FF9" w:rsidP="006227CB">
            <w:pPr>
              <w:numPr>
                <w:ilvl w:val="0"/>
                <w:numId w:val="1"/>
              </w:numPr>
              <w:ind w:left="-6" w:firstLine="6"/>
            </w:pPr>
            <w:r w:rsidRPr="00C23FA9">
              <w:t>/RU/1-11-00111-A</w:t>
            </w:r>
          </w:p>
        </w:tc>
        <w:tc>
          <w:tcPr>
            <w:tcW w:w="4762" w:type="dxa"/>
          </w:tcPr>
          <w:p w14:paraId="29ECD447" w14:textId="77777777" w:rsidR="00C12FF9" w:rsidRDefault="00C12FF9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C12FF9" w14:paraId="4937738B" w14:textId="77777777" w:rsidTr="006227CB">
        <w:tc>
          <w:tcPr>
            <w:tcW w:w="5488" w:type="dxa"/>
          </w:tcPr>
          <w:p w14:paraId="5A42889B" w14:textId="206B60B4" w:rsidR="00C12FF9" w:rsidRDefault="00C12FF9" w:rsidP="006227CB">
            <w:pPr>
              <w:numPr>
                <w:ilvl w:val="0"/>
                <w:numId w:val="1"/>
              </w:numPr>
              <w:ind w:left="-6" w:firstLine="6"/>
            </w:pPr>
            <w:r w:rsidRPr="00C23FA9">
              <w:t>'OAO ''Megafon'' obligacia</w:t>
            </w:r>
          </w:p>
        </w:tc>
        <w:tc>
          <w:tcPr>
            <w:tcW w:w="4762" w:type="dxa"/>
          </w:tcPr>
          <w:p w14:paraId="457F8C55" w14:textId="77777777" w:rsidR="00C12FF9" w:rsidRDefault="00C12FF9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C12FF9" w14:paraId="67D1AB6C" w14:textId="77777777" w:rsidTr="006227CB">
        <w:tc>
          <w:tcPr>
            <w:tcW w:w="5488" w:type="dxa"/>
          </w:tcPr>
          <w:p w14:paraId="6F586D17" w14:textId="5269A152" w:rsidR="00C12FF9" w:rsidRDefault="00C12FF9" w:rsidP="006227CB">
            <w:pPr>
              <w:numPr>
                <w:ilvl w:val="0"/>
                <w:numId w:val="1"/>
              </w:numPr>
              <w:ind w:left="-6" w:firstLine="6"/>
            </w:pPr>
            <w:r w:rsidRPr="00C23FA9">
              <w:t>:93B::ELIG//UNIT/1000,</w:t>
            </w:r>
          </w:p>
        </w:tc>
        <w:tc>
          <w:tcPr>
            <w:tcW w:w="4762" w:type="dxa"/>
          </w:tcPr>
          <w:p w14:paraId="2E5E0424" w14:textId="77777777" w:rsidR="00C12FF9" w:rsidRDefault="00C12FF9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C12FF9" w:rsidRPr="00F72221" w14:paraId="62EEFDFD" w14:textId="77777777" w:rsidTr="006227CB">
        <w:tc>
          <w:tcPr>
            <w:tcW w:w="5488" w:type="dxa"/>
          </w:tcPr>
          <w:p w14:paraId="71AA3FF9" w14:textId="395EAF04" w:rsidR="00C12FF9" w:rsidRPr="00B0186A" w:rsidRDefault="00C12FF9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C23FA9">
              <w:t>:16S:USECU</w:t>
            </w:r>
          </w:p>
        </w:tc>
        <w:tc>
          <w:tcPr>
            <w:tcW w:w="4762" w:type="dxa"/>
          </w:tcPr>
          <w:p w14:paraId="2B652952" w14:textId="77777777" w:rsidR="00C12FF9" w:rsidRPr="00B0186A" w:rsidRDefault="00C12FF9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C12FF9" w14:paraId="57F4B1F3" w14:textId="77777777" w:rsidTr="006227CB">
        <w:tc>
          <w:tcPr>
            <w:tcW w:w="5488" w:type="dxa"/>
          </w:tcPr>
          <w:p w14:paraId="0592AC87" w14:textId="006CF955" w:rsidR="00C12FF9" w:rsidRDefault="00C12FF9" w:rsidP="006227CB">
            <w:pPr>
              <w:numPr>
                <w:ilvl w:val="0"/>
                <w:numId w:val="1"/>
              </w:numPr>
              <w:ind w:left="-6" w:firstLine="6"/>
            </w:pPr>
            <w:r w:rsidRPr="00C23FA9">
              <w:t>:16R:ADDINFO</w:t>
            </w:r>
          </w:p>
        </w:tc>
        <w:tc>
          <w:tcPr>
            <w:tcW w:w="4762" w:type="dxa"/>
          </w:tcPr>
          <w:p w14:paraId="66F173CF" w14:textId="77777777" w:rsidR="00C12FF9" w:rsidRDefault="00C12FF9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C12FF9" w:rsidRPr="008427F4" w14:paraId="0E501A0A" w14:textId="77777777" w:rsidTr="006227CB">
        <w:tc>
          <w:tcPr>
            <w:tcW w:w="5488" w:type="dxa"/>
          </w:tcPr>
          <w:p w14:paraId="615BAABD" w14:textId="6FA5F34A" w:rsidR="00C12FF9" w:rsidRPr="00B0186A" w:rsidRDefault="00C12FF9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C12FF9">
              <w:rPr>
                <w:lang w:val="en-US"/>
              </w:rPr>
              <w:t>:70F::ADTX//'LuBAa INFORNACia IZ OTcETA o GOLOSOVANII, PEREDAETCa NESTRUKTURIROVANNYM TEKSTOM.</w:t>
            </w:r>
          </w:p>
        </w:tc>
        <w:tc>
          <w:tcPr>
            <w:tcW w:w="4762" w:type="dxa"/>
          </w:tcPr>
          <w:p w14:paraId="14B21158" w14:textId="77777777" w:rsidR="00C12FF9" w:rsidRPr="00B0186A" w:rsidRDefault="00C12FF9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C12FF9" w:rsidRPr="00F72221" w14:paraId="36B4B7C8" w14:textId="77777777" w:rsidTr="006227CB">
        <w:tc>
          <w:tcPr>
            <w:tcW w:w="5488" w:type="dxa"/>
          </w:tcPr>
          <w:p w14:paraId="3203A689" w14:textId="4C734DAD" w:rsidR="00C12FF9" w:rsidRPr="00B0186A" w:rsidRDefault="00C12FF9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C23FA9">
              <w:t>:16S:ADDINFO</w:t>
            </w:r>
          </w:p>
        </w:tc>
        <w:tc>
          <w:tcPr>
            <w:tcW w:w="4762" w:type="dxa"/>
          </w:tcPr>
          <w:p w14:paraId="51189263" w14:textId="77777777" w:rsidR="00C12FF9" w:rsidRPr="00B0186A" w:rsidRDefault="00C12FF9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C12FF9" w:rsidRPr="00B0186A" w14:paraId="2C81426F" w14:textId="77777777" w:rsidTr="006227CB">
        <w:tc>
          <w:tcPr>
            <w:tcW w:w="5488" w:type="dxa"/>
          </w:tcPr>
          <w:p w14:paraId="3607B91F" w14:textId="77777777" w:rsidR="00C12FF9" w:rsidRPr="00AF4D92" w:rsidRDefault="00C12FF9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  <w:tc>
          <w:tcPr>
            <w:tcW w:w="4762" w:type="dxa"/>
          </w:tcPr>
          <w:p w14:paraId="61559D52" w14:textId="77777777" w:rsidR="00C12FF9" w:rsidRPr="00AF4D92" w:rsidRDefault="00C12FF9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</w:tbl>
    <w:p w14:paraId="24A5EBFE" w14:textId="77777777" w:rsidR="00C12FF9" w:rsidRPr="00C12FF9" w:rsidRDefault="00C12FF9" w:rsidP="00C12FF9"/>
    <w:p w14:paraId="2AC3092C" w14:textId="416277DA" w:rsidR="005B5010" w:rsidRDefault="005B5010" w:rsidP="008A44AD">
      <w:pPr>
        <w:pStyle w:val="1"/>
      </w:pPr>
      <w:bookmarkStart w:id="8" w:name="_Toc445282168"/>
      <w:r>
        <w:t>Сообщение МТ564. Отмена собрания.</w:t>
      </w:r>
      <w:bookmarkEnd w:id="8"/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5B5010" w14:paraId="72D92D69" w14:textId="77777777" w:rsidTr="006227CB">
        <w:tc>
          <w:tcPr>
            <w:tcW w:w="5488" w:type="dxa"/>
            <w:shd w:val="clear" w:color="auto" w:fill="F2F2F2" w:themeFill="background1" w:themeFillShade="F2"/>
          </w:tcPr>
          <w:p w14:paraId="34085578" w14:textId="77777777" w:rsidR="005B5010" w:rsidRPr="00445088" w:rsidRDefault="005B5010" w:rsidP="006227CB">
            <w:pPr>
              <w:pStyle w:val="a3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3EC3A68C" w14:textId="77777777" w:rsidR="005B5010" w:rsidRDefault="005B5010" w:rsidP="006227CB">
            <w:pPr>
              <w:pStyle w:val="a3"/>
            </w:pPr>
            <w:r>
              <w:t>Комментарии</w:t>
            </w:r>
          </w:p>
        </w:tc>
      </w:tr>
      <w:tr w:rsidR="007B419A" w14:paraId="0CB36DF7" w14:textId="77777777" w:rsidTr="006227CB">
        <w:tc>
          <w:tcPr>
            <w:tcW w:w="5488" w:type="dxa"/>
          </w:tcPr>
          <w:p w14:paraId="10B00C35" w14:textId="049BA123" w:rsidR="007B419A" w:rsidRPr="00445088" w:rsidRDefault="007B419A" w:rsidP="006227CB">
            <w:pPr>
              <w:numPr>
                <w:ilvl w:val="0"/>
                <w:numId w:val="1"/>
              </w:numPr>
              <w:ind w:left="-6" w:firstLine="6"/>
            </w:pPr>
            <w:r w:rsidRPr="00A546CC">
              <w:t>:16R:GENL</w:t>
            </w:r>
          </w:p>
        </w:tc>
        <w:tc>
          <w:tcPr>
            <w:tcW w:w="4762" w:type="dxa"/>
          </w:tcPr>
          <w:p w14:paraId="4CD118DB" w14:textId="6A1A0E18" w:rsidR="007B419A" w:rsidRDefault="007B419A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B419A" w14:paraId="4170092F" w14:textId="77777777" w:rsidTr="006227CB">
        <w:tc>
          <w:tcPr>
            <w:tcW w:w="5488" w:type="dxa"/>
          </w:tcPr>
          <w:p w14:paraId="5A8E5F7E" w14:textId="14786727" w:rsidR="007B419A" w:rsidRPr="00445088" w:rsidRDefault="007B419A" w:rsidP="006227CB">
            <w:pPr>
              <w:numPr>
                <w:ilvl w:val="0"/>
                <w:numId w:val="1"/>
              </w:numPr>
              <w:ind w:left="-6" w:firstLine="6"/>
            </w:pPr>
            <w:r w:rsidRPr="00A546CC">
              <w:t>:28E:1/ONLY</w:t>
            </w:r>
          </w:p>
        </w:tc>
        <w:tc>
          <w:tcPr>
            <w:tcW w:w="4762" w:type="dxa"/>
          </w:tcPr>
          <w:p w14:paraId="22F2388C" w14:textId="537D998C" w:rsidR="007B419A" w:rsidRDefault="007B419A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B419A" w14:paraId="608672FC" w14:textId="77777777" w:rsidTr="006227CB">
        <w:tc>
          <w:tcPr>
            <w:tcW w:w="5488" w:type="dxa"/>
          </w:tcPr>
          <w:p w14:paraId="021D1E01" w14:textId="53C54F3C" w:rsidR="007B419A" w:rsidRPr="00445088" w:rsidRDefault="007B419A" w:rsidP="006227CB">
            <w:pPr>
              <w:numPr>
                <w:ilvl w:val="0"/>
                <w:numId w:val="1"/>
              </w:numPr>
              <w:ind w:left="-6" w:firstLine="6"/>
            </w:pPr>
            <w:r w:rsidRPr="00A546CC">
              <w:t>:20C::CORP//000100X1</w:t>
            </w:r>
          </w:p>
        </w:tc>
        <w:tc>
          <w:tcPr>
            <w:tcW w:w="4762" w:type="dxa"/>
          </w:tcPr>
          <w:p w14:paraId="3214BC3E" w14:textId="411B6A2E" w:rsidR="007B419A" w:rsidRDefault="007B419A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B419A" w14:paraId="6B1D08F2" w14:textId="77777777" w:rsidTr="006227CB">
        <w:tc>
          <w:tcPr>
            <w:tcW w:w="5488" w:type="dxa"/>
          </w:tcPr>
          <w:p w14:paraId="20F623F0" w14:textId="74FA4AFB" w:rsidR="007B419A" w:rsidRDefault="007B419A" w:rsidP="006227CB">
            <w:pPr>
              <w:numPr>
                <w:ilvl w:val="0"/>
                <w:numId w:val="1"/>
              </w:numPr>
              <w:ind w:left="-6" w:firstLine="6"/>
            </w:pPr>
            <w:r w:rsidRPr="00A546CC">
              <w:t>:20C::SEME//000000222</w:t>
            </w:r>
          </w:p>
        </w:tc>
        <w:tc>
          <w:tcPr>
            <w:tcW w:w="4762" w:type="dxa"/>
          </w:tcPr>
          <w:p w14:paraId="1DCD615E" w14:textId="14ED76FB" w:rsidR="007B419A" w:rsidRDefault="007B419A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B419A" w14:paraId="770BF2E1" w14:textId="77777777" w:rsidTr="006227CB">
        <w:tc>
          <w:tcPr>
            <w:tcW w:w="5488" w:type="dxa"/>
          </w:tcPr>
          <w:p w14:paraId="53ED15C9" w14:textId="6529F01D" w:rsidR="007B419A" w:rsidRDefault="007B419A" w:rsidP="006227CB">
            <w:pPr>
              <w:numPr>
                <w:ilvl w:val="0"/>
                <w:numId w:val="1"/>
              </w:numPr>
              <w:ind w:left="-6" w:firstLine="6"/>
            </w:pPr>
            <w:r w:rsidRPr="00A546CC">
              <w:t>:23G:WITH</w:t>
            </w:r>
          </w:p>
        </w:tc>
        <w:tc>
          <w:tcPr>
            <w:tcW w:w="4762" w:type="dxa"/>
          </w:tcPr>
          <w:p w14:paraId="4969B32F" w14:textId="0E802577" w:rsidR="007B419A" w:rsidRDefault="007B419A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B419A" w14:paraId="1651A9E7" w14:textId="77777777" w:rsidTr="006227CB">
        <w:tc>
          <w:tcPr>
            <w:tcW w:w="5488" w:type="dxa"/>
          </w:tcPr>
          <w:p w14:paraId="207195A8" w14:textId="6D41C06E" w:rsidR="007B419A" w:rsidRDefault="007B419A" w:rsidP="006227CB">
            <w:pPr>
              <w:numPr>
                <w:ilvl w:val="0"/>
                <w:numId w:val="1"/>
              </w:numPr>
              <w:ind w:left="-6" w:firstLine="6"/>
            </w:pPr>
            <w:r w:rsidRPr="00A546CC">
              <w:t>:22F::CAEV//BMET</w:t>
            </w:r>
          </w:p>
        </w:tc>
        <w:tc>
          <w:tcPr>
            <w:tcW w:w="4762" w:type="dxa"/>
          </w:tcPr>
          <w:p w14:paraId="40870182" w14:textId="2581525F" w:rsidR="007B419A" w:rsidRDefault="007B419A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B419A" w14:paraId="4167D7D5" w14:textId="77777777" w:rsidTr="006227CB">
        <w:tc>
          <w:tcPr>
            <w:tcW w:w="5488" w:type="dxa"/>
          </w:tcPr>
          <w:p w14:paraId="55EFB5F1" w14:textId="0A1D6A3D" w:rsidR="007B419A" w:rsidRDefault="007B419A" w:rsidP="006227CB">
            <w:pPr>
              <w:numPr>
                <w:ilvl w:val="0"/>
                <w:numId w:val="1"/>
              </w:numPr>
              <w:ind w:left="-6" w:firstLine="6"/>
            </w:pPr>
            <w:r w:rsidRPr="00A546CC">
              <w:t>:22F::CAMV//VOLU</w:t>
            </w:r>
          </w:p>
        </w:tc>
        <w:tc>
          <w:tcPr>
            <w:tcW w:w="4762" w:type="dxa"/>
          </w:tcPr>
          <w:p w14:paraId="6823D323" w14:textId="653DACDC" w:rsidR="007B419A" w:rsidRDefault="007B419A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B419A" w14:paraId="617A6B11" w14:textId="77777777" w:rsidTr="006227CB">
        <w:tc>
          <w:tcPr>
            <w:tcW w:w="5488" w:type="dxa"/>
          </w:tcPr>
          <w:p w14:paraId="47CFD25B" w14:textId="68677D45" w:rsidR="007B419A" w:rsidRDefault="007B419A" w:rsidP="006227CB">
            <w:pPr>
              <w:numPr>
                <w:ilvl w:val="0"/>
                <w:numId w:val="1"/>
              </w:numPr>
              <w:ind w:left="-6" w:firstLine="6"/>
            </w:pPr>
            <w:r w:rsidRPr="00A546CC">
              <w:t>:98C::PREP//20160702120000</w:t>
            </w:r>
          </w:p>
        </w:tc>
        <w:tc>
          <w:tcPr>
            <w:tcW w:w="4762" w:type="dxa"/>
          </w:tcPr>
          <w:p w14:paraId="0AC5CDF2" w14:textId="4DD11034" w:rsidR="007B419A" w:rsidRDefault="007B419A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B419A" w14:paraId="4DA14F28" w14:textId="77777777" w:rsidTr="006227CB">
        <w:tc>
          <w:tcPr>
            <w:tcW w:w="5488" w:type="dxa"/>
          </w:tcPr>
          <w:p w14:paraId="306A672F" w14:textId="08FC302E" w:rsidR="007B419A" w:rsidRDefault="007B419A" w:rsidP="006227CB">
            <w:pPr>
              <w:numPr>
                <w:ilvl w:val="0"/>
                <w:numId w:val="1"/>
              </w:numPr>
              <w:ind w:left="-6" w:firstLine="6"/>
            </w:pPr>
            <w:r w:rsidRPr="00A546CC">
              <w:t>:25D::PROC//COMP</w:t>
            </w:r>
          </w:p>
        </w:tc>
        <w:tc>
          <w:tcPr>
            <w:tcW w:w="4762" w:type="dxa"/>
          </w:tcPr>
          <w:p w14:paraId="7D054126" w14:textId="428F27F1" w:rsidR="007B419A" w:rsidRDefault="007B419A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B419A" w14:paraId="0B9260F0" w14:textId="77777777" w:rsidTr="006227CB">
        <w:tc>
          <w:tcPr>
            <w:tcW w:w="5488" w:type="dxa"/>
          </w:tcPr>
          <w:p w14:paraId="40669137" w14:textId="1EFBF267" w:rsidR="007B419A" w:rsidRDefault="007B419A" w:rsidP="006227CB">
            <w:pPr>
              <w:numPr>
                <w:ilvl w:val="0"/>
                <w:numId w:val="1"/>
              </w:numPr>
              <w:ind w:left="-6" w:firstLine="6"/>
            </w:pPr>
            <w:r w:rsidRPr="00A546CC">
              <w:t>:16R:LINK</w:t>
            </w:r>
          </w:p>
        </w:tc>
        <w:tc>
          <w:tcPr>
            <w:tcW w:w="4762" w:type="dxa"/>
          </w:tcPr>
          <w:p w14:paraId="39DDC319" w14:textId="2DB54A9B" w:rsidR="007B419A" w:rsidRDefault="007B419A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B419A" w14:paraId="335F22A8" w14:textId="77777777" w:rsidTr="006227CB">
        <w:tc>
          <w:tcPr>
            <w:tcW w:w="5488" w:type="dxa"/>
          </w:tcPr>
          <w:p w14:paraId="099D9C46" w14:textId="077BA6A9" w:rsidR="007B419A" w:rsidRDefault="007B419A" w:rsidP="006227CB">
            <w:pPr>
              <w:numPr>
                <w:ilvl w:val="0"/>
                <w:numId w:val="1"/>
              </w:numPr>
              <w:ind w:left="-6" w:firstLine="6"/>
            </w:pPr>
            <w:r w:rsidRPr="00A546CC">
              <w:t>:20C::CORP//000100</w:t>
            </w:r>
          </w:p>
        </w:tc>
        <w:tc>
          <w:tcPr>
            <w:tcW w:w="4762" w:type="dxa"/>
          </w:tcPr>
          <w:p w14:paraId="7E80EF09" w14:textId="5AF516E1" w:rsidR="007B419A" w:rsidRDefault="007B419A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B419A" w14:paraId="55759766" w14:textId="77777777" w:rsidTr="006227CB">
        <w:tc>
          <w:tcPr>
            <w:tcW w:w="5488" w:type="dxa"/>
          </w:tcPr>
          <w:p w14:paraId="63C16092" w14:textId="510F81D8" w:rsidR="007B419A" w:rsidRDefault="007B419A" w:rsidP="006227CB">
            <w:pPr>
              <w:numPr>
                <w:ilvl w:val="0"/>
                <w:numId w:val="1"/>
              </w:numPr>
              <w:ind w:left="-6" w:firstLine="6"/>
            </w:pPr>
            <w:r w:rsidRPr="00A546CC">
              <w:t>:16S:LINK</w:t>
            </w:r>
          </w:p>
        </w:tc>
        <w:tc>
          <w:tcPr>
            <w:tcW w:w="4762" w:type="dxa"/>
          </w:tcPr>
          <w:p w14:paraId="0CA29D34" w14:textId="52C0FF50" w:rsidR="007B419A" w:rsidRDefault="007B419A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B419A" w14:paraId="0F7F5BD5" w14:textId="77777777" w:rsidTr="006227CB">
        <w:tc>
          <w:tcPr>
            <w:tcW w:w="5488" w:type="dxa"/>
          </w:tcPr>
          <w:p w14:paraId="1B3E1726" w14:textId="0653AA82" w:rsidR="007B419A" w:rsidRDefault="007B419A" w:rsidP="006227CB">
            <w:pPr>
              <w:numPr>
                <w:ilvl w:val="0"/>
                <w:numId w:val="1"/>
              </w:numPr>
              <w:ind w:left="-6" w:firstLine="6"/>
            </w:pPr>
            <w:r w:rsidRPr="00A546CC">
              <w:t>:16S:GENL</w:t>
            </w:r>
          </w:p>
        </w:tc>
        <w:tc>
          <w:tcPr>
            <w:tcW w:w="4762" w:type="dxa"/>
          </w:tcPr>
          <w:p w14:paraId="380AC048" w14:textId="1220907C" w:rsidR="007B419A" w:rsidRDefault="007B419A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B419A" w14:paraId="2178417B" w14:textId="77777777" w:rsidTr="006227CB">
        <w:tc>
          <w:tcPr>
            <w:tcW w:w="5488" w:type="dxa"/>
          </w:tcPr>
          <w:p w14:paraId="23F2AD68" w14:textId="1CDAD4C0" w:rsidR="007B419A" w:rsidRDefault="007B419A" w:rsidP="006227CB">
            <w:pPr>
              <w:numPr>
                <w:ilvl w:val="0"/>
                <w:numId w:val="1"/>
              </w:numPr>
              <w:ind w:left="-6" w:firstLine="6"/>
            </w:pPr>
            <w:r w:rsidRPr="00A546CC">
              <w:t>:16R:USECU</w:t>
            </w:r>
          </w:p>
        </w:tc>
        <w:tc>
          <w:tcPr>
            <w:tcW w:w="4762" w:type="dxa"/>
          </w:tcPr>
          <w:p w14:paraId="2FF33D02" w14:textId="644DEF1B" w:rsidR="007B419A" w:rsidRDefault="007B419A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B419A" w14:paraId="70282B4F" w14:textId="77777777" w:rsidTr="006227CB">
        <w:tc>
          <w:tcPr>
            <w:tcW w:w="5488" w:type="dxa"/>
          </w:tcPr>
          <w:p w14:paraId="1D74D7AA" w14:textId="02B491E7" w:rsidR="007B419A" w:rsidRDefault="007B419A" w:rsidP="006227CB">
            <w:pPr>
              <w:numPr>
                <w:ilvl w:val="0"/>
                <w:numId w:val="1"/>
              </w:numPr>
              <w:ind w:left="-6" w:firstLine="6"/>
            </w:pPr>
            <w:r w:rsidRPr="00A546CC">
              <w:t>:35B:ISIN RU1111111111</w:t>
            </w:r>
          </w:p>
        </w:tc>
        <w:tc>
          <w:tcPr>
            <w:tcW w:w="4762" w:type="dxa"/>
          </w:tcPr>
          <w:p w14:paraId="26824F47" w14:textId="6FDCBFBC" w:rsidR="007B419A" w:rsidRDefault="007B419A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B419A" w14:paraId="3053603D" w14:textId="77777777" w:rsidTr="006227CB">
        <w:tc>
          <w:tcPr>
            <w:tcW w:w="5488" w:type="dxa"/>
          </w:tcPr>
          <w:p w14:paraId="501271B4" w14:textId="23AE46BE" w:rsidR="007B419A" w:rsidRDefault="007B419A" w:rsidP="006227CB">
            <w:pPr>
              <w:numPr>
                <w:ilvl w:val="0"/>
                <w:numId w:val="1"/>
              </w:numPr>
              <w:ind w:left="-6" w:firstLine="6"/>
            </w:pPr>
            <w:r w:rsidRPr="00A546CC">
              <w:t>/XX/CORP/NADC/RU1111111111</w:t>
            </w:r>
          </w:p>
        </w:tc>
        <w:tc>
          <w:tcPr>
            <w:tcW w:w="4762" w:type="dxa"/>
          </w:tcPr>
          <w:p w14:paraId="6EA0F7E8" w14:textId="22EE1BD4" w:rsidR="007B419A" w:rsidRDefault="007B419A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B419A" w14:paraId="63D9C83F" w14:textId="77777777" w:rsidTr="006227CB">
        <w:tc>
          <w:tcPr>
            <w:tcW w:w="5488" w:type="dxa"/>
          </w:tcPr>
          <w:p w14:paraId="099FDFCD" w14:textId="4C3EDE97" w:rsidR="007B419A" w:rsidRDefault="007B419A" w:rsidP="006227CB">
            <w:pPr>
              <w:numPr>
                <w:ilvl w:val="0"/>
                <w:numId w:val="1"/>
              </w:numPr>
              <w:ind w:left="-6" w:firstLine="6"/>
            </w:pPr>
            <w:r w:rsidRPr="00A546CC">
              <w:t>/RU/1-11-00111-A</w:t>
            </w:r>
          </w:p>
        </w:tc>
        <w:tc>
          <w:tcPr>
            <w:tcW w:w="4762" w:type="dxa"/>
          </w:tcPr>
          <w:p w14:paraId="55597491" w14:textId="3AEDB4D3" w:rsidR="007B419A" w:rsidRDefault="007B419A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B419A" w14:paraId="5AFAC0C2" w14:textId="77777777" w:rsidTr="006227CB">
        <w:tc>
          <w:tcPr>
            <w:tcW w:w="5488" w:type="dxa"/>
          </w:tcPr>
          <w:p w14:paraId="34E41678" w14:textId="79011E20" w:rsidR="007B419A" w:rsidRDefault="007B419A" w:rsidP="006227CB">
            <w:pPr>
              <w:numPr>
                <w:ilvl w:val="0"/>
                <w:numId w:val="1"/>
              </w:numPr>
              <w:ind w:left="-6" w:firstLine="6"/>
            </w:pPr>
            <w:r w:rsidRPr="00A546CC">
              <w:t>'OAO ''Megafon'' obligacia</w:t>
            </w:r>
          </w:p>
        </w:tc>
        <w:tc>
          <w:tcPr>
            <w:tcW w:w="4762" w:type="dxa"/>
          </w:tcPr>
          <w:p w14:paraId="2D3EBD8E" w14:textId="442C77EA" w:rsidR="007B419A" w:rsidRDefault="007B419A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B419A" w14:paraId="559AED92" w14:textId="77777777" w:rsidTr="006227CB">
        <w:tc>
          <w:tcPr>
            <w:tcW w:w="5488" w:type="dxa"/>
          </w:tcPr>
          <w:p w14:paraId="60C1B9F3" w14:textId="116754CA" w:rsidR="007B419A" w:rsidRDefault="007B419A" w:rsidP="006227CB">
            <w:pPr>
              <w:numPr>
                <w:ilvl w:val="0"/>
                <w:numId w:val="1"/>
              </w:numPr>
              <w:ind w:left="-6" w:firstLine="6"/>
            </w:pPr>
            <w:r w:rsidRPr="00A546CC">
              <w:t>:16R:ACCTINFO</w:t>
            </w:r>
          </w:p>
        </w:tc>
        <w:tc>
          <w:tcPr>
            <w:tcW w:w="4762" w:type="dxa"/>
          </w:tcPr>
          <w:p w14:paraId="03079990" w14:textId="4D780BBE" w:rsidR="007B419A" w:rsidRDefault="007B419A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B419A" w14:paraId="29EE45CF" w14:textId="77777777" w:rsidTr="006227CB">
        <w:tc>
          <w:tcPr>
            <w:tcW w:w="5488" w:type="dxa"/>
          </w:tcPr>
          <w:p w14:paraId="1DF9D4A4" w14:textId="36114D99" w:rsidR="007B419A" w:rsidRDefault="005B546F" w:rsidP="006227CB">
            <w:pPr>
              <w:numPr>
                <w:ilvl w:val="0"/>
                <w:numId w:val="1"/>
              </w:numPr>
              <w:ind w:left="-6" w:firstLine="6"/>
            </w:pPr>
            <w:r>
              <w:t>:97A::SAFE//</w:t>
            </w:r>
            <w:r>
              <w:rPr>
                <w:lang w:val="en-US"/>
              </w:rPr>
              <w:t>M</w:t>
            </w:r>
            <w:r w:rsidR="007B419A" w:rsidRPr="00A546CC">
              <w:t>L0123456789</w:t>
            </w:r>
          </w:p>
        </w:tc>
        <w:tc>
          <w:tcPr>
            <w:tcW w:w="4762" w:type="dxa"/>
          </w:tcPr>
          <w:p w14:paraId="145F5FE3" w14:textId="3538D288" w:rsidR="007B419A" w:rsidRDefault="007B419A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B419A" w14:paraId="640C5406" w14:textId="77777777" w:rsidTr="006227CB">
        <w:tc>
          <w:tcPr>
            <w:tcW w:w="5488" w:type="dxa"/>
          </w:tcPr>
          <w:p w14:paraId="64EB678D" w14:textId="418F6595" w:rsidR="007B419A" w:rsidRDefault="007B419A" w:rsidP="006227CB">
            <w:pPr>
              <w:numPr>
                <w:ilvl w:val="0"/>
                <w:numId w:val="1"/>
              </w:numPr>
              <w:ind w:left="-6" w:firstLine="6"/>
            </w:pPr>
            <w:r w:rsidRPr="00A546CC">
              <w:t>:93B::ELIG//UNIT/10000000,</w:t>
            </w:r>
          </w:p>
        </w:tc>
        <w:tc>
          <w:tcPr>
            <w:tcW w:w="4762" w:type="dxa"/>
          </w:tcPr>
          <w:p w14:paraId="35F0702E" w14:textId="253A1DA1" w:rsidR="007B419A" w:rsidRDefault="007B419A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B419A" w14:paraId="74E5A344" w14:textId="77777777" w:rsidTr="006227CB">
        <w:tc>
          <w:tcPr>
            <w:tcW w:w="5488" w:type="dxa"/>
          </w:tcPr>
          <w:p w14:paraId="717B54A8" w14:textId="54323578" w:rsidR="007B419A" w:rsidRDefault="007B419A" w:rsidP="006227CB">
            <w:pPr>
              <w:numPr>
                <w:ilvl w:val="0"/>
                <w:numId w:val="1"/>
              </w:numPr>
              <w:ind w:left="-6" w:firstLine="6"/>
            </w:pPr>
            <w:r w:rsidRPr="00A546CC">
              <w:t>:16S:ACCTINFO</w:t>
            </w:r>
          </w:p>
        </w:tc>
        <w:tc>
          <w:tcPr>
            <w:tcW w:w="4762" w:type="dxa"/>
          </w:tcPr>
          <w:p w14:paraId="236BAD57" w14:textId="54F19D73" w:rsidR="007B419A" w:rsidRDefault="007B419A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B419A" w14:paraId="4B6FCA4C" w14:textId="77777777" w:rsidTr="006227CB">
        <w:tc>
          <w:tcPr>
            <w:tcW w:w="5488" w:type="dxa"/>
          </w:tcPr>
          <w:p w14:paraId="544BF276" w14:textId="42BC82C5" w:rsidR="007B419A" w:rsidRDefault="007B419A" w:rsidP="006227CB">
            <w:pPr>
              <w:numPr>
                <w:ilvl w:val="0"/>
                <w:numId w:val="1"/>
              </w:numPr>
              <w:ind w:left="-6" w:firstLine="6"/>
            </w:pPr>
            <w:r w:rsidRPr="00A546CC">
              <w:t>:16S:USECU</w:t>
            </w:r>
          </w:p>
        </w:tc>
        <w:tc>
          <w:tcPr>
            <w:tcW w:w="4762" w:type="dxa"/>
          </w:tcPr>
          <w:p w14:paraId="00A16A18" w14:textId="26D489F0" w:rsidR="007B419A" w:rsidRDefault="007B419A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B419A" w14:paraId="2BAC6258" w14:textId="77777777" w:rsidTr="006227CB">
        <w:tc>
          <w:tcPr>
            <w:tcW w:w="5488" w:type="dxa"/>
          </w:tcPr>
          <w:p w14:paraId="6B1CE92E" w14:textId="35DAD2C4" w:rsidR="007B419A" w:rsidRDefault="007B419A" w:rsidP="006227CB">
            <w:pPr>
              <w:numPr>
                <w:ilvl w:val="0"/>
                <w:numId w:val="1"/>
              </w:numPr>
              <w:ind w:left="-6" w:firstLine="6"/>
            </w:pPr>
            <w:r w:rsidRPr="00A546CC">
              <w:t>:16R:CADETL</w:t>
            </w:r>
          </w:p>
        </w:tc>
        <w:tc>
          <w:tcPr>
            <w:tcW w:w="4762" w:type="dxa"/>
          </w:tcPr>
          <w:p w14:paraId="4F2A7A8D" w14:textId="6BEB1D95" w:rsidR="007B419A" w:rsidRDefault="007B419A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B419A" w14:paraId="783E45E0" w14:textId="77777777" w:rsidTr="006227CB">
        <w:tc>
          <w:tcPr>
            <w:tcW w:w="5488" w:type="dxa"/>
          </w:tcPr>
          <w:p w14:paraId="16C94640" w14:textId="57D39AEB" w:rsidR="007B419A" w:rsidRDefault="007B419A" w:rsidP="006227CB">
            <w:pPr>
              <w:numPr>
                <w:ilvl w:val="0"/>
                <w:numId w:val="1"/>
              </w:numPr>
              <w:ind w:left="-6" w:firstLine="6"/>
            </w:pPr>
            <w:r w:rsidRPr="00A546CC">
              <w:t>:98C::MEET//20160711120000</w:t>
            </w:r>
          </w:p>
        </w:tc>
        <w:tc>
          <w:tcPr>
            <w:tcW w:w="4762" w:type="dxa"/>
          </w:tcPr>
          <w:p w14:paraId="4298BAAD" w14:textId="718A0AF7" w:rsidR="007B419A" w:rsidRDefault="007B419A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B419A" w14:paraId="2FE5F380" w14:textId="77777777" w:rsidTr="006227CB">
        <w:tc>
          <w:tcPr>
            <w:tcW w:w="5488" w:type="dxa"/>
          </w:tcPr>
          <w:p w14:paraId="76DE06A1" w14:textId="0200BE1D" w:rsidR="007B419A" w:rsidRDefault="007B419A" w:rsidP="006227CB">
            <w:pPr>
              <w:numPr>
                <w:ilvl w:val="0"/>
                <w:numId w:val="1"/>
              </w:numPr>
              <w:ind w:left="-6" w:firstLine="6"/>
            </w:pPr>
            <w:r w:rsidRPr="00A546CC">
              <w:t>:98A::RDTE//20160630</w:t>
            </w:r>
          </w:p>
        </w:tc>
        <w:tc>
          <w:tcPr>
            <w:tcW w:w="4762" w:type="dxa"/>
          </w:tcPr>
          <w:p w14:paraId="3EB13909" w14:textId="2293250A" w:rsidR="007B419A" w:rsidRDefault="007B419A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B419A" w14:paraId="4401F1E8" w14:textId="77777777" w:rsidTr="006227CB">
        <w:tc>
          <w:tcPr>
            <w:tcW w:w="5488" w:type="dxa"/>
          </w:tcPr>
          <w:p w14:paraId="676820C7" w14:textId="12174A89" w:rsidR="007B419A" w:rsidRDefault="007B419A" w:rsidP="006227CB">
            <w:pPr>
              <w:numPr>
                <w:ilvl w:val="0"/>
                <w:numId w:val="1"/>
              </w:numPr>
              <w:ind w:left="-6" w:firstLine="6"/>
            </w:pPr>
            <w:r w:rsidRPr="00A546CC">
              <w:t>:70G::WEBB//http://www.nsd.ru/common/img/uploaded/files/news/newscb/186450.rar</w:t>
            </w:r>
          </w:p>
        </w:tc>
        <w:tc>
          <w:tcPr>
            <w:tcW w:w="4762" w:type="dxa"/>
          </w:tcPr>
          <w:p w14:paraId="20BE6A55" w14:textId="20BD1D3C" w:rsidR="007B419A" w:rsidRDefault="007B419A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B419A" w14:paraId="06051656" w14:textId="77777777" w:rsidTr="006227CB">
        <w:tc>
          <w:tcPr>
            <w:tcW w:w="5488" w:type="dxa"/>
          </w:tcPr>
          <w:p w14:paraId="639895CF" w14:textId="0A2AA308" w:rsidR="007B419A" w:rsidRDefault="007B419A" w:rsidP="006227CB">
            <w:pPr>
              <w:numPr>
                <w:ilvl w:val="0"/>
                <w:numId w:val="1"/>
              </w:numPr>
              <w:ind w:left="-6" w:firstLine="6"/>
            </w:pPr>
            <w:r w:rsidRPr="00A546CC">
              <w:t>:16S:CADETL</w:t>
            </w:r>
          </w:p>
        </w:tc>
        <w:tc>
          <w:tcPr>
            <w:tcW w:w="4762" w:type="dxa"/>
          </w:tcPr>
          <w:p w14:paraId="6FB82234" w14:textId="23E7AED3" w:rsidR="007B419A" w:rsidRDefault="007B419A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B419A" w14:paraId="05EAEEB5" w14:textId="77777777" w:rsidTr="006227CB">
        <w:tc>
          <w:tcPr>
            <w:tcW w:w="5488" w:type="dxa"/>
          </w:tcPr>
          <w:p w14:paraId="5C3D1E64" w14:textId="3D91F819" w:rsidR="007B419A" w:rsidRDefault="007B419A" w:rsidP="006227CB">
            <w:pPr>
              <w:numPr>
                <w:ilvl w:val="0"/>
                <w:numId w:val="1"/>
              </w:numPr>
              <w:ind w:left="-6" w:firstLine="6"/>
            </w:pPr>
            <w:r w:rsidRPr="00A546CC">
              <w:t>:16R:ADDINFO</w:t>
            </w:r>
          </w:p>
        </w:tc>
        <w:tc>
          <w:tcPr>
            <w:tcW w:w="4762" w:type="dxa"/>
          </w:tcPr>
          <w:p w14:paraId="2FC3CF0D" w14:textId="6FA239D8" w:rsidR="007B419A" w:rsidRDefault="007B419A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B419A" w:rsidRPr="00714D2B" w14:paraId="57680143" w14:textId="77777777" w:rsidTr="006227CB">
        <w:tc>
          <w:tcPr>
            <w:tcW w:w="5488" w:type="dxa"/>
          </w:tcPr>
          <w:p w14:paraId="0F9686CB" w14:textId="77777777" w:rsidR="00C915AC" w:rsidRPr="00C915AC" w:rsidRDefault="00C915AC" w:rsidP="00C915AC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C915AC">
              <w:rPr>
                <w:lang w:val="en-US"/>
              </w:rPr>
              <w:t>:70E::PACO//'PO VSEM VOPROSAM,</w:t>
            </w:r>
          </w:p>
          <w:p w14:paraId="1CBDDFBB" w14:textId="77777777" w:rsidR="00C915AC" w:rsidRPr="00C915AC" w:rsidRDefault="00C915AC" w:rsidP="00C915AC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C915AC">
              <w:rPr>
                <w:lang w:val="en-US"/>
              </w:rPr>
              <w:t xml:space="preserve"> SVaZANNYM S NAST</w:t>
            </w:r>
          </w:p>
          <w:p w14:paraId="3B3CD570" w14:textId="77777777" w:rsidR="00C915AC" w:rsidRPr="00C915AC" w:rsidRDefault="00C915AC" w:rsidP="00C915AC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C915AC">
              <w:rPr>
                <w:lang w:val="en-US"/>
              </w:rPr>
              <w:t>OaqIM SOOBqENIEM, VY MOJETE</w:t>
            </w:r>
          </w:p>
          <w:p w14:paraId="27D4EEA0" w14:textId="77777777" w:rsidR="00C915AC" w:rsidRPr="00C915AC" w:rsidRDefault="00C915AC" w:rsidP="00C915AC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C915AC">
              <w:rPr>
                <w:lang w:val="en-US"/>
              </w:rPr>
              <w:lastRenderedPageBreak/>
              <w:t xml:space="preserve"> OBRAqATXSa K VAQIM PERSONAL</w:t>
            </w:r>
          </w:p>
          <w:p w14:paraId="2ED327CC" w14:textId="77777777" w:rsidR="00C915AC" w:rsidRPr="00C915AC" w:rsidRDefault="00C915AC" w:rsidP="00C915AC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C915AC">
              <w:rPr>
                <w:lang w:val="en-US"/>
              </w:rPr>
              <w:t>XNYM MENEDJERAM</w:t>
            </w:r>
          </w:p>
          <w:p w14:paraId="75AA955F" w14:textId="77777777" w:rsidR="00C915AC" w:rsidRPr="00C915AC" w:rsidRDefault="00C915AC" w:rsidP="00C915AC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C915AC">
              <w:rPr>
                <w:lang w:val="en-US"/>
              </w:rPr>
              <w:t>PO TELEFONAM': (495) 956-27-90</w:t>
            </w:r>
          </w:p>
          <w:p w14:paraId="2C315CAB" w14:textId="77777777" w:rsidR="00C915AC" w:rsidRPr="00C915AC" w:rsidRDefault="00C915AC" w:rsidP="00C915AC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C915AC">
              <w:rPr>
                <w:lang w:val="en-US"/>
              </w:rPr>
              <w:t>, (495) 956-27-91</w:t>
            </w:r>
          </w:p>
          <w:p w14:paraId="7CBCC909" w14:textId="77777777" w:rsidR="00C915AC" w:rsidRPr="00C915AC" w:rsidRDefault="00C915AC" w:rsidP="00C915AC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C915AC">
              <w:rPr>
                <w:lang w:val="en-US"/>
              </w:rPr>
              <w:t>/ For details please contact</w:t>
            </w:r>
          </w:p>
          <w:p w14:paraId="717951F5" w14:textId="77777777" w:rsidR="00C915AC" w:rsidRPr="00C915AC" w:rsidRDefault="00C915AC" w:rsidP="00C915AC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C915AC">
              <w:rPr>
                <w:lang w:val="en-US"/>
              </w:rPr>
              <w:t xml:space="preserve"> your account  manager </w:t>
            </w:r>
          </w:p>
          <w:p w14:paraId="3398E617" w14:textId="564A0F3A" w:rsidR="007B419A" w:rsidRPr="007B419A" w:rsidRDefault="00C915AC" w:rsidP="00C915AC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C915AC">
              <w:rPr>
                <w:lang w:val="en-US"/>
              </w:rPr>
              <w:t>(495) 956-27-90, (495) 956-27-91</w:t>
            </w:r>
          </w:p>
        </w:tc>
        <w:tc>
          <w:tcPr>
            <w:tcW w:w="4762" w:type="dxa"/>
          </w:tcPr>
          <w:p w14:paraId="0BBFC7FE" w14:textId="23219A51" w:rsidR="007B419A" w:rsidRPr="007B419A" w:rsidRDefault="007B419A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7B419A" w:rsidRPr="00B0186A" w14:paraId="64802A65" w14:textId="77777777" w:rsidTr="006227CB">
        <w:tc>
          <w:tcPr>
            <w:tcW w:w="5488" w:type="dxa"/>
          </w:tcPr>
          <w:p w14:paraId="522A9356" w14:textId="1A013DD1" w:rsidR="007B419A" w:rsidRDefault="007B419A" w:rsidP="006227CB">
            <w:pPr>
              <w:numPr>
                <w:ilvl w:val="0"/>
                <w:numId w:val="1"/>
              </w:numPr>
              <w:ind w:left="-6" w:firstLine="6"/>
            </w:pPr>
            <w:r w:rsidRPr="005C51F1">
              <w:lastRenderedPageBreak/>
              <w:t>:70E::ADTX//'Resenie emitenta</w:t>
            </w:r>
          </w:p>
        </w:tc>
        <w:tc>
          <w:tcPr>
            <w:tcW w:w="4762" w:type="dxa"/>
          </w:tcPr>
          <w:p w14:paraId="4663249B" w14:textId="46ED55CC" w:rsidR="007B419A" w:rsidRDefault="007B419A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7B419A" w:rsidRPr="00B0186A" w14:paraId="204616B3" w14:textId="77777777" w:rsidTr="006227CB">
        <w:tc>
          <w:tcPr>
            <w:tcW w:w="5488" w:type="dxa"/>
          </w:tcPr>
          <w:p w14:paraId="71529F1E" w14:textId="63F19BA8" w:rsidR="007B419A" w:rsidRDefault="007B419A" w:rsidP="006227CB">
            <w:pPr>
              <w:numPr>
                <w:ilvl w:val="0"/>
                <w:numId w:val="1"/>
              </w:numPr>
              <w:ind w:left="-6" w:firstLine="6"/>
            </w:pPr>
            <w:r w:rsidRPr="005C51F1">
              <w:t>:16S:ADDINFO</w:t>
            </w:r>
          </w:p>
        </w:tc>
        <w:tc>
          <w:tcPr>
            <w:tcW w:w="4762" w:type="dxa"/>
          </w:tcPr>
          <w:p w14:paraId="09AF2C60" w14:textId="2FA18ED7" w:rsidR="007B419A" w:rsidRDefault="007B419A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7B419A" w:rsidRPr="00B0186A" w14:paraId="37E6A268" w14:textId="77777777" w:rsidTr="006227CB">
        <w:tc>
          <w:tcPr>
            <w:tcW w:w="5488" w:type="dxa"/>
          </w:tcPr>
          <w:p w14:paraId="6E0C32E5" w14:textId="77777777" w:rsidR="007B419A" w:rsidRDefault="007B419A" w:rsidP="006227CB">
            <w:pPr>
              <w:numPr>
                <w:ilvl w:val="0"/>
                <w:numId w:val="1"/>
              </w:numPr>
              <w:ind w:left="-6" w:firstLine="6"/>
            </w:pPr>
          </w:p>
        </w:tc>
        <w:tc>
          <w:tcPr>
            <w:tcW w:w="4762" w:type="dxa"/>
          </w:tcPr>
          <w:p w14:paraId="65097BFE" w14:textId="77777777" w:rsidR="007B419A" w:rsidRDefault="007B419A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</w:tbl>
    <w:p w14:paraId="4D8DF669" w14:textId="77777777" w:rsidR="005B5010" w:rsidRPr="005B5010" w:rsidRDefault="005B5010" w:rsidP="005B5010"/>
    <w:p w14:paraId="16EFD86F" w14:textId="593E0FA1" w:rsidR="008A44AD" w:rsidRDefault="008A44AD" w:rsidP="008A44AD">
      <w:pPr>
        <w:pStyle w:val="1"/>
      </w:pPr>
      <w:bookmarkStart w:id="9" w:name="_Toc445282169"/>
      <w:r>
        <w:t>Сообщение МТ</w:t>
      </w:r>
      <w:r w:rsidRPr="008A44AD">
        <w:t>565</w:t>
      </w:r>
      <w:r>
        <w:t>. С</w:t>
      </w:r>
      <w:r w:rsidRPr="008A44AD">
        <w:t>писок лиц</w:t>
      </w:r>
      <w:ins w:id="10" w:author="Draft 3" w:date="2016-03-09T09:52:00Z">
        <w:r w:rsidR="008427F4">
          <w:t xml:space="preserve"> ( от номинального держателя)</w:t>
        </w:r>
      </w:ins>
      <w:bookmarkEnd w:id="9"/>
    </w:p>
    <w:p w14:paraId="0FFEF04B" w14:textId="6C38ED4D" w:rsidR="008A44AD" w:rsidRDefault="008A44AD" w:rsidP="008A44AD">
      <w:pPr>
        <w:numPr>
          <w:ilvl w:val="0"/>
          <w:numId w:val="1"/>
        </w:numPr>
        <w:ind w:hanging="6"/>
      </w:pPr>
      <w:r>
        <w:t xml:space="preserve">Легенда: </w:t>
      </w:r>
      <w:r w:rsidR="002A48F2">
        <w:t xml:space="preserve">В сообщении МТ565 передается перечень лиц. В этом случае блок </w:t>
      </w:r>
      <w:r w:rsidR="002A48F2">
        <w:rPr>
          <w:lang w:val="en-US"/>
        </w:rPr>
        <w:t>BENODET</w:t>
      </w:r>
      <w:r w:rsidR="002A48F2" w:rsidRPr="002A48F2">
        <w:t xml:space="preserve"> </w:t>
      </w:r>
      <w:r w:rsidR="002A48F2">
        <w:t xml:space="preserve">повторяется по количеству лиц. В блоке </w:t>
      </w:r>
      <w:r w:rsidR="002A48F2">
        <w:rPr>
          <w:lang w:val="en-US"/>
        </w:rPr>
        <w:t xml:space="preserve">CAINST </w:t>
      </w:r>
      <w:r w:rsidR="0036432F">
        <w:t xml:space="preserve">должно отсутствовать поле </w:t>
      </w:r>
      <w:r w:rsidR="0036432F" w:rsidRPr="00CC4B42">
        <w:rPr>
          <w:lang w:val="en-US"/>
        </w:rPr>
        <w:t>:70E::INST</w:t>
      </w:r>
      <w:r w:rsidR="0036432F">
        <w:t>.</w:t>
      </w:r>
    </w:p>
    <w:p w14:paraId="4255345A" w14:textId="77777777" w:rsidR="008A44AD" w:rsidRPr="00573402" w:rsidRDefault="008A44AD" w:rsidP="008A44AD">
      <w:pPr>
        <w:numPr>
          <w:ilvl w:val="0"/>
          <w:numId w:val="1"/>
        </w:numPr>
        <w:ind w:hanging="6"/>
      </w:pP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8A44AD" w14:paraId="27FC7C57" w14:textId="77777777" w:rsidTr="0010606C">
        <w:tc>
          <w:tcPr>
            <w:tcW w:w="5488" w:type="dxa"/>
            <w:shd w:val="clear" w:color="auto" w:fill="F2F2F2" w:themeFill="background1" w:themeFillShade="F2"/>
          </w:tcPr>
          <w:p w14:paraId="59C648FF" w14:textId="77777777" w:rsidR="008A44AD" w:rsidRPr="00445088" w:rsidRDefault="008A44AD" w:rsidP="0010606C">
            <w:pPr>
              <w:pStyle w:val="a3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26EB327C" w14:textId="77777777" w:rsidR="008A44AD" w:rsidRDefault="008A44AD" w:rsidP="0010606C">
            <w:pPr>
              <w:pStyle w:val="a3"/>
            </w:pPr>
            <w:r>
              <w:t>Комментарии</w:t>
            </w:r>
          </w:p>
        </w:tc>
      </w:tr>
      <w:tr w:rsidR="008A44AD" w14:paraId="341332C8" w14:textId="77777777" w:rsidTr="0010606C">
        <w:tc>
          <w:tcPr>
            <w:tcW w:w="5488" w:type="dxa"/>
          </w:tcPr>
          <w:p w14:paraId="1C3ADF6A" w14:textId="77777777" w:rsidR="008A44AD" w:rsidRPr="00445088" w:rsidRDefault="008A44AD" w:rsidP="008A44AD">
            <w:pPr>
              <w:numPr>
                <w:ilvl w:val="0"/>
                <w:numId w:val="1"/>
              </w:numPr>
              <w:ind w:left="-6" w:firstLine="6"/>
            </w:pPr>
            <w:r w:rsidRPr="00E9457F">
              <w:t>:16R:GENL</w:t>
            </w:r>
          </w:p>
        </w:tc>
        <w:tc>
          <w:tcPr>
            <w:tcW w:w="4762" w:type="dxa"/>
          </w:tcPr>
          <w:p w14:paraId="199995C4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A44AD" w14:paraId="73C36B90" w14:textId="77777777" w:rsidTr="0010606C">
        <w:tc>
          <w:tcPr>
            <w:tcW w:w="5488" w:type="dxa"/>
          </w:tcPr>
          <w:p w14:paraId="5F8FED6F" w14:textId="77777777" w:rsidR="008A44AD" w:rsidRPr="00445088" w:rsidRDefault="008A44AD" w:rsidP="008A44AD">
            <w:pPr>
              <w:numPr>
                <w:ilvl w:val="0"/>
                <w:numId w:val="1"/>
              </w:numPr>
              <w:ind w:left="-6" w:firstLine="6"/>
            </w:pPr>
            <w:r w:rsidRPr="00E9457F">
              <w:t>:20C::CORP//000100</w:t>
            </w:r>
          </w:p>
        </w:tc>
        <w:tc>
          <w:tcPr>
            <w:tcW w:w="4762" w:type="dxa"/>
          </w:tcPr>
          <w:p w14:paraId="2F949FCE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A44AD" w14:paraId="18205242" w14:textId="77777777" w:rsidTr="0010606C">
        <w:tc>
          <w:tcPr>
            <w:tcW w:w="5488" w:type="dxa"/>
          </w:tcPr>
          <w:p w14:paraId="2B026953" w14:textId="77777777" w:rsidR="008A44AD" w:rsidRPr="00445088" w:rsidRDefault="008A44AD" w:rsidP="008A44AD">
            <w:pPr>
              <w:numPr>
                <w:ilvl w:val="0"/>
                <w:numId w:val="1"/>
              </w:numPr>
              <w:ind w:left="-6" w:firstLine="6"/>
            </w:pPr>
            <w:r w:rsidRPr="00E9457F">
              <w:t>:20C::SEME//01</w:t>
            </w:r>
          </w:p>
        </w:tc>
        <w:tc>
          <w:tcPr>
            <w:tcW w:w="4762" w:type="dxa"/>
          </w:tcPr>
          <w:p w14:paraId="168F724B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A44AD" w14:paraId="137B224E" w14:textId="77777777" w:rsidTr="0010606C">
        <w:tc>
          <w:tcPr>
            <w:tcW w:w="5488" w:type="dxa"/>
          </w:tcPr>
          <w:p w14:paraId="2B006B7F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  <w:r w:rsidRPr="00E9457F">
              <w:t>:23G:NEWM</w:t>
            </w:r>
          </w:p>
        </w:tc>
        <w:tc>
          <w:tcPr>
            <w:tcW w:w="4762" w:type="dxa"/>
          </w:tcPr>
          <w:p w14:paraId="4A289F7C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A44AD" w14:paraId="0AA662F0" w14:textId="77777777" w:rsidTr="0010606C">
        <w:tc>
          <w:tcPr>
            <w:tcW w:w="5488" w:type="dxa"/>
          </w:tcPr>
          <w:p w14:paraId="75DFBE09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  <w:r w:rsidRPr="00E9457F">
              <w:t>:22F::CAEV//BMET</w:t>
            </w:r>
          </w:p>
        </w:tc>
        <w:tc>
          <w:tcPr>
            <w:tcW w:w="4762" w:type="dxa"/>
          </w:tcPr>
          <w:p w14:paraId="238A45D9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A44AD" w14:paraId="7CC2877C" w14:textId="77777777" w:rsidTr="0010606C">
        <w:tc>
          <w:tcPr>
            <w:tcW w:w="5488" w:type="dxa"/>
          </w:tcPr>
          <w:p w14:paraId="2C2E4125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  <w:r w:rsidRPr="00E9457F">
              <w:t>:98C::PREP//20160703140000</w:t>
            </w:r>
          </w:p>
        </w:tc>
        <w:tc>
          <w:tcPr>
            <w:tcW w:w="4762" w:type="dxa"/>
          </w:tcPr>
          <w:p w14:paraId="0585E583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A44AD" w14:paraId="4966F5A8" w14:textId="77777777" w:rsidTr="0010606C">
        <w:tc>
          <w:tcPr>
            <w:tcW w:w="5488" w:type="dxa"/>
          </w:tcPr>
          <w:p w14:paraId="4DD4A964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  <w:r w:rsidRPr="00E9457F">
              <w:t>:16S:GENL</w:t>
            </w:r>
          </w:p>
        </w:tc>
        <w:tc>
          <w:tcPr>
            <w:tcW w:w="4762" w:type="dxa"/>
          </w:tcPr>
          <w:p w14:paraId="72733937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A44AD" w14:paraId="43C00A36" w14:textId="77777777" w:rsidTr="0010606C">
        <w:tc>
          <w:tcPr>
            <w:tcW w:w="5488" w:type="dxa"/>
          </w:tcPr>
          <w:p w14:paraId="0DEAFF7B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  <w:r w:rsidRPr="00E9457F">
              <w:t>:16R:USECU</w:t>
            </w:r>
          </w:p>
        </w:tc>
        <w:tc>
          <w:tcPr>
            <w:tcW w:w="4762" w:type="dxa"/>
          </w:tcPr>
          <w:p w14:paraId="0B57D62C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A44AD" w14:paraId="258EBCEF" w14:textId="77777777" w:rsidTr="0010606C">
        <w:tc>
          <w:tcPr>
            <w:tcW w:w="5488" w:type="dxa"/>
          </w:tcPr>
          <w:p w14:paraId="3954843F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  <w:r w:rsidRPr="00E9457F">
              <w:t>:35B:ISIN RU1111111111</w:t>
            </w:r>
          </w:p>
        </w:tc>
        <w:tc>
          <w:tcPr>
            <w:tcW w:w="4762" w:type="dxa"/>
          </w:tcPr>
          <w:p w14:paraId="7A623B6D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A44AD" w14:paraId="6EEE2A3E" w14:textId="77777777" w:rsidTr="0010606C">
        <w:tc>
          <w:tcPr>
            <w:tcW w:w="5488" w:type="dxa"/>
          </w:tcPr>
          <w:p w14:paraId="6FF2EBDF" w14:textId="3C4A77C5" w:rsidR="008A44AD" w:rsidRDefault="002E1494" w:rsidP="008A44AD">
            <w:pPr>
              <w:numPr>
                <w:ilvl w:val="0"/>
                <w:numId w:val="1"/>
              </w:numPr>
              <w:ind w:left="-6" w:firstLine="6"/>
            </w:pPr>
            <w:r>
              <w:t>/</w:t>
            </w:r>
            <w:r>
              <w:rPr>
                <w:lang w:val="en-US"/>
              </w:rPr>
              <w:t>XX</w:t>
            </w:r>
            <w:r w:rsidR="008A44AD" w:rsidRPr="00E9457F">
              <w:t>/CORP/NADC/RU1111111111</w:t>
            </w:r>
          </w:p>
        </w:tc>
        <w:tc>
          <w:tcPr>
            <w:tcW w:w="4762" w:type="dxa"/>
          </w:tcPr>
          <w:p w14:paraId="554FBC0D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A44AD" w14:paraId="0D13E603" w14:textId="77777777" w:rsidTr="0010606C">
        <w:tc>
          <w:tcPr>
            <w:tcW w:w="5488" w:type="dxa"/>
          </w:tcPr>
          <w:p w14:paraId="41D77F77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  <w:r w:rsidRPr="00E9457F">
              <w:t xml:space="preserve">/RU/1-11-00111-A </w:t>
            </w:r>
          </w:p>
        </w:tc>
        <w:tc>
          <w:tcPr>
            <w:tcW w:w="4762" w:type="dxa"/>
          </w:tcPr>
          <w:p w14:paraId="0341C449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A44AD" w14:paraId="7FAD5DC8" w14:textId="77777777" w:rsidTr="0010606C">
        <w:tc>
          <w:tcPr>
            <w:tcW w:w="5488" w:type="dxa"/>
          </w:tcPr>
          <w:p w14:paraId="4F6BAB20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  <w:r w:rsidRPr="00E9457F">
              <w:t>/NAME/'OAO ''Megafon'' obligacia</w:t>
            </w:r>
          </w:p>
        </w:tc>
        <w:tc>
          <w:tcPr>
            <w:tcW w:w="4762" w:type="dxa"/>
          </w:tcPr>
          <w:p w14:paraId="7090D7A2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A44AD" w14:paraId="6346EDF7" w14:textId="77777777" w:rsidTr="0010606C">
        <w:tc>
          <w:tcPr>
            <w:tcW w:w="5488" w:type="dxa"/>
          </w:tcPr>
          <w:p w14:paraId="38F3AC48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  <w:r w:rsidRPr="00E9457F">
              <w:t>:16R:ACCTINFO</w:t>
            </w:r>
          </w:p>
        </w:tc>
        <w:tc>
          <w:tcPr>
            <w:tcW w:w="4762" w:type="dxa"/>
          </w:tcPr>
          <w:p w14:paraId="77250BE9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A44AD" w14:paraId="290E63C6" w14:textId="77777777" w:rsidTr="0010606C">
        <w:tc>
          <w:tcPr>
            <w:tcW w:w="5488" w:type="dxa"/>
          </w:tcPr>
          <w:p w14:paraId="3324148B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  <w:r w:rsidRPr="00E9457F">
              <w:t>:97A::SAFE//ML1111111111</w:t>
            </w:r>
          </w:p>
        </w:tc>
        <w:tc>
          <w:tcPr>
            <w:tcW w:w="4762" w:type="dxa"/>
          </w:tcPr>
          <w:p w14:paraId="0A34DCFC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A44AD" w14:paraId="67BEFCBE" w14:textId="77777777" w:rsidTr="0010606C">
        <w:tc>
          <w:tcPr>
            <w:tcW w:w="5488" w:type="dxa"/>
          </w:tcPr>
          <w:p w14:paraId="28166D8F" w14:textId="64FB1EA6" w:rsidR="008A44AD" w:rsidRDefault="00991784" w:rsidP="008A44AD">
            <w:pPr>
              <w:numPr>
                <w:ilvl w:val="0"/>
                <w:numId w:val="1"/>
              </w:numPr>
              <w:ind w:left="-6" w:firstLine="6"/>
            </w:pPr>
            <w:r w:rsidRPr="007655ED">
              <w:t>:94F::SAFE//CUST/IRVTGB2XGPY</w:t>
            </w:r>
          </w:p>
        </w:tc>
        <w:tc>
          <w:tcPr>
            <w:tcW w:w="4762" w:type="dxa"/>
          </w:tcPr>
          <w:p w14:paraId="7F75DD7D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A44AD" w14:paraId="4429E928" w14:textId="77777777" w:rsidTr="0010606C">
        <w:tc>
          <w:tcPr>
            <w:tcW w:w="5488" w:type="dxa"/>
          </w:tcPr>
          <w:p w14:paraId="24F2FA70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  <w:r w:rsidRPr="00E9457F">
              <w:t>:16S:ACCTINFO</w:t>
            </w:r>
          </w:p>
        </w:tc>
        <w:tc>
          <w:tcPr>
            <w:tcW w:w="4762" w:type="dxa"/>
          </w:tcPr>
          <w:p w14:paraId="187E665E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A44AD" w14:paraId="1814C12D" w14:textId="77777777" w:rsidTr="0010606C">
        <w:tc>
          <w:tcPr>
            <w:tcW w:w="5488" w:type="dxa"/>
          </w:tcPr>
          <w:p w14:paraId="16E2888A" w14:textId="77777777" w:rsidR="008A44AD" w:rsidRPr="00714D2B" w:rsidRDefault="008A44AD" w:rsidP="008A44AD">
            <w:pPr>
              <w:numPr>
                <w:ilvl w:val="0"/>
                <w:numId w:val="1"/>
              </w:numPr>
              <w:ind w:left="-6" w:firstLine="6"/>
            </w:pPr>
            <w:r w:rsidRPr="00714D2B">
              <w:t>:16S:USECU</w:t>
            </w:r>
          </w:p>
        </w:tc>
        <w:tc>
          <w:tcPr>
            <w:tcW w:w="4762" w:type="dxa"/>
          </w:tcPr>
          <w:p w14:paraId="0B9CC3EB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A44AD" w14:paraId="5A32BB03" w14:textId="77777777" w:rsidTr="0010606C">
        <w:tc>
          <w:tcPr>
            <w:tcW w:w="5488" w:type="dxa"/>
          </w:tcPr>
          <w:p w14:paraId="6F4394AA" w14:textId="77777777" w:rsidR="008A44AD" w:rsidRPr="00714D2B" w:rsidRDefault="008A44AD" w:rsidP="008A44AD">
            <w:pPr>
              <w:numPr>
                <w:ilvl w:val="0"/>
                <w:numId w:val="1"/>
              </w:numPr>
              <w:ind w:left="-6" w:firstLine="6"/>
            </w:pPr>
            <w:r w:rsidRPr="00714D2B">
              <w:t>:16R:BENODET</w:t>
            </w:r>
          </w:p>
        </w:tc>
        <w:tc>
          <w:tcPr>
            <w:tcW w:w="4762" w:type="dxa"/>
          </w:tcPr>
          <w:p w14:paraId="0EAB3C3D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A44AD" w14:paraId="315C850C" w14:textId="77777777" w:rsidTr="0010606C">
        <w:tc>
          <w:tcPr>
            <w:tcW w:w="5488" w:type="dxa"/>
          </w:tcPr>
          <w:p w14:paraId="673D4D89" w14:textId="77777777" w:rsidR="008A44AD" w:rsidRPr="00714D2B" w:rsidRDefault="008A44AD" w:rsidP="008A44AD">
            <w:pPr>
              <w:numPr>
                <w:ilvl w:val="0"/>
                <w:numId w:val="1"/>
              </w:numPr>
              <w:ind w:left="-6" w:firstLine="6"/>
            </w:pPr>
            <w:r w:rsidRPr="00714D2B">
              <w:t>:95V::OWND//</w:t>
            </w:r>
          </w:p>
        </w:tc>
        <w:tc>
          <w:tcPr>
            <w:tcW w:w="4762" w:type="dxa"/>
          </w:tcPr>
          <w:p w14:paraId="35D46CBE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A44AD" w14:paraId="08B2A35C" w14:textId="77777777" w:rsidTr="0010606C">
        <w:tc>
          <w:tcPr>
            <w:tcW w:w="5488" w:type="dxa"/>
          </w:tcPr>
          <w:p w14:paraId="4568F6E6" w14:textId="61890137" w:rsidR="008A44AD" w:rsidRPr="00714D2B" w:rsidRDefault="000A0691" w:rsidP="00714D2B">
            <w:pPr>
              <w:pStyle w:val="a7"/>
              <w:rPr>
                <w:sz w:val="24"/>
                <w:szCs w:val="24"/>
              </w:rPr>
            </w:pPr>
            <w:ins w:id="11" w:author="Draft 2" w:date="2016-02-15T11:04:00Z">
              <w:r>
                <w:rPr>
                  <w:sz w:val="24"/>
                  <w:szCs w:val="24"/>
                  <w:lang w:val="en-US"/>
                </w:rPr>
                <w:t xml:space="preserve"> </w:t>
              </w:r>
            </w:ins>
            <w:r w:rsidR="008A44AD" w:rsidRPr="00714D2B">
              <w:rPr>
                <w:sz w:val="24"/>
                <w:szCs w:val="24"/>
              </w:rPr>
              <w:t>/NAME/'Ivanov Ivan Ivanovic</w:t>
            </w:r>
          </w:p>
        </w:tc>
        <w:tc>
          <w:tcPr>
            <w:tcW w:w="4762" w:type="dxa"/>
          </w:tcPr>
          <w:p w14:paraId="66D4B1B7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A44AD" w:rsidRPr="00714D2B" w14:paraId="0B233799" w14:textId="77777777" w:rsidTr="0010606C">
        <w:tc>
          <w:tcPr>
            <w:tcW w:w="5488" w:type="dxa"/>
          </w:tcPr>
          <w:p w14:paraId="04DA2EFB" w14:textId="60007BC9" w:rsidR="00714D2B" w:rsidRPr="00714D2B" w:rsidRDefault="000A0691" w:rsidP="00714D2B">
            <w:pPr>
              <w:pStyle w:val="a7"/>
              <w:rPr>
                <w:sz w:val="24"/>
                <w:szCs w:val="24"/>
                <w:lang w:val="en-US"/>
              </w:rPr>
            </w:pPr>
            <w:ins w:id="12" w:author="Draft 2" w:date="2016-02-15T11:04:00Z">
              <w:r>
                <w:rPr>
                  <w:sz w:val="24"/>
                  <w:szCs w:val="24"/>
                  <w:lang w:val="en-US"/>
                </w:rPr>
                <w:t xml:space="preserve"> </w:t>
              </w:r>
            </w:ins>
            <w:r w:rsidR="008A44AD" w:rsidRPr="00714D2B">
              <w:rPr>
                <w:sz w:val="24"/>
                <w:szCs w:val="24"/>
                <w:lang w:val="en-US"/>
              </w:rPr>
              <w:t>/ADDR/'g. Orel, yl. Stroitel</w:t>
            </w:r>
          </w:p>
          <w:p w14:paraId="4831A6C9" w14:textId="28666085" w:rsidR="008A44AD" w:rsidRPr="00714D2B" w:rsidRDefault="008A44AD" w:rsidP="00714D2B">
            <w:pPr>
              <w:pStyle w:val="a7"/>
              <w:rPr>
                <w:sz w:val="24"/>
                <w:szCs w:val="24"/>
                <w:lang w:val="en-US"/>
              </w:rPr>
            </w:pPr>
            <w:r w:rsidRPr="00714D2B">
              <w:rPr>
                <w:sz w:val="24"/>
                <w:szCs w:val="24"/>
                <w:lang w:val="en-US"/>
              </w:rPr>
              <w:t>ei d, 5, kv. 789</w:t>
            </w:r>
          </w:p>
        </w:tc>
        <w:tc>
          <w:tcPr>
            <w:tcW w:w="4762" w:type="dxa"/>
          </w:tcPr>
          <w:p w14:paraId="33D846DC" w14:textId="77777777" w:rsidR="008A44AD" w:rsidRPr="00B0186A" w:rsidRDefault="008A44A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8A44AD" w14:paraId="61E8AC4E" w14:textId="77777777" w:rsidTr="0010606C">
        <w:tc>
          <w:tcPr>
            <w:tcW w:w="5488" w:type="dxa"/>
          </w:tcPr>
          <w:p w14:paraId="61189B9B" w14:textId="6542B68F" w:rsidR="008A44AD" w:rsidRPr="00714D2B" w:rsidRDefault="000A0691" w:rsidP="00714D2B">
            <w:pPr>
              <w:pStyle w:val="a7"/>
              <w:rPr>
                <w:sz w:val="24"/>
                <w:szCs w:val="24"/>
              </w:rPr>
            </w:pPr>
            <w:ins w:id="13" w:author="Draft 2" w:date="2016-02-15T11:04:00Z">
              <w:r>
                <w:rPr>
                  <w:sz w:val="24"/>
                  <w:szCs w:val="24"/>
                  <w:lang w:val="en-US"/>
                </w:rPr>
                <w:t xml:space="preserve"> </w:t>
              </w:r>
            </w:ins>
            <w:r w:rsidR="008A44AD" w:rsidRPr="00714D2B">
              <w:rPr>
                <w:sz w:val="24"/>
                <w:szCs w:val="24"/>
              </w:rPr>
              <w:t>/CTRY/RU</w:t>
            </w:r>
          </w:p>
        </w:tc>
        <w:tc>
          <w:tcPr>
            <w:tcW w:w="4762" w:type="dxa"/>
          </w:tcPr>
          <w:p w14:paraId="08167DE7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A44AD" w:rsidRPr="00B0186A" w14:paraId="028BE175" w14:textId="77777777" w:rsidTr="0010606C">
        <w:tc>
          <w:tcPr>
            <w:tcW w:w="5488" w:type="dxa"/>
          </w:tcPr>
          <w:p w14:paraId="36271EAD" w14:textId="77777777" w:rsidR="008A44AD" w:rsidRPr="00714D2B" w:rsidRDefault="008A44AD" w:rsidP="00714D2B">
            <w:pPr>
              <w:pStyle w:val="a7"/>
              <w:rPr>
                <w:sz w:val="24"/>
                <w:szCs w:val="24"/>
                <w:lang w:val="en-US"/>
              </w:rPr>
            </w:pPr>
            <w:r w:rsidRPr="00714D2B">
              <w:rPr>
                <w:sz w:val="24"/>
                <w:szCs w:val="24"/>
              </w:rPr>
              <w:t>:95S::ALTE//CCPT/RU/4444 565656</w:t>
            </w:r>
          </w:p>
        </w:tc>
        <w:tc>
          <w:tcPr>
            <w:tcW w:w="4762" w:type="dxa"/>
          </w:tcPr>
          <w:p w14:paraId="15D0B3BC" w14:textId="77777777" w:rsidR="008A44AD" w:rsidRPr="00B0186A" w:rsidRDefault="008A44A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8A44AD" w:rsidRPr="008427F4" w14:paraId="423B4613" w14:textId="77777777" w:rsidTr="0010606C">
        <w:tc>
          <w:tcPr>
            <w:tcW w:w="5488" w:type="dxa"/>
          </w:tcPr>
          <w:p w14:paraId="4B54F4C9" w14:textId="46EE60E2" w:rsidR="008A44AD" w:rsidRPr="00714D2B" w:rsidRDefault="008A44AD" w:rsidP="006C510E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714D2B">
              <w:rPr>
                <w:lang w:val="en-US"/>
              </w:rPr>
              <w:t>:95S::ALTE/</w:t>
            </w:r>
            <w:ins w:id="14" w:author="Draft 2" w:date="2016-02-02T13:20:00Z">
              <w:r w:rsidR="006C510E" w:rsidRPr="00461287">
                <w:rPr>
                  <w:lang w:val="en-US"/>
                </w:rPr>
                <w:t>NSDR</w:t>
              </w:r>
            </w:ins>
            <w:r w:rsidRPr="00714D2B">
              <w:rPr>
                <w:lang w:val="en-US"/>
              </w:rPr>
              <w:t>/ACCB/RU/</w:t>
            </w:r>
            <w:r w:rsidR="002E1494" w:rsidRPr="00714D2B">
              <w:rPr>
                <w:lang w:val="en-US"/>
              </w:rPr>
              <w:t>MX</w:t>
            </w:r>
            <w:r w:rsidRPr="00714D2B">
              <w:rPr>
                <w:lang w:val="en-US"/>
              </w:rPr>
              <w:t>000001</w:t>
            </w:r>
          </w:p>
        </w:tc>
        <w:tc>
          <w:tcPr>
            <w:tcW w:w="4762" w:type="dxa"/>
          </w:tcPr>
          <w:p w14:paraId="153F8E1A" w14:textId="77777777" w:rsidR="008A44AD" w:rsidRPr="00B0186A" w:rsidRDefault="008A44A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991784" w:rsidRPr="008427F4" w14:paraId="6447D608" w14:textId="77777777" w:rsidTr="0010606C">
        <w:tc>
          <w:tcPr>
            <w:tcW w:w="5488" w:type="dxa"/>
          </w:tcPr>
          <w:p w14:paraId="6819C02E" w14:textId="28E74C95" w:rsidR="00991784" w:rsidRPr="00714D2B" w:rsidRDefault="00991784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714D2B">
              <w:rPr>
                <w:lang w:val="en-US"/>
              </w:rPr>
              <w:t>:95S::ALTE/NSDR/LEID/RU/98765432109876543210</w:t>
            </w:r>
          </w:p>
        </w:tc>
        <w:tc>
          <w:tcPr>
            <w:tcW w:w="4762" w:type="dxa"/>
          </w:tcPr>
          <w:p w14:paraId="3EEEA54A" w14:textId="77777777" w:rsidR="00991784" w:rsidRPr="00B0186A" w:rsidRDefault="00991784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8A44AD" w:rsidRPr="0036432F" w14:paraId="159E5504" w14:textId="77777777" w:rsidTr="0010606C">
        <w:tc>
          <w:tcPr>
            <w:tcW w:w="5488" w:type="dxa"/>
          </w:tcPr>
          <w:p w14:paraId="76FC1D71" w14:textId="77777777" w:rsidR="008A44AD" w:rsidRPr="00AF4D92" w:rsidRDefault="008A44A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461287">
              <w:rPr>
                <w:lang w:val="en-US"/>
              </w:rPr>
              <w:t>:95S::ALTE/NSDR/RHID/RU/1</w:t>
            </w:r>
          </w:p>
        </w:tc>
        <w:tc>
          <w:tcPr>
            <w:tcW w:w="4762" w:type="dxa"/>
          </w:tcPr>
          <w:p w14:paraId="41027063" w14:textId="1EB83425" w:rsidR="008A44AD" w:rsidRPr="0036432F" w:rsidRDefault="0036432F" w:rsidP="008A44AD">
            <w:pPr>
              <w:numPr>
                <w:ilvl w:val="0"/>
                <w:numId w:val="1"/>
              </w:numPr>
              <w:ind w:left="-6" w:firstLine="6"/>
            </w:pPr>
            <w:r>
              <w:t xml:space="preserve">Уникальный идентификатор </w:t>
            </w:r>
            <w:r>
              <w:rPr>
                <w:lang w:val="en-US"/>
              </w:rPr>
              <w:t>RHID</w:t>
            </w:r>
            <w:r w:rsidRPr="0036432F">
              <w:t xml:space="preserve"> </w:t>
            </w:r>
            <w:r>
              <w:t>присваивается если в сообщении передается передается информация более чем об одном лице</w:t>
            </w:r>
          </w:p>
        </w:tc>
      </w:tr>
      <w:tr w:rsidR="008A44AD" w:rsidRPr="00E33FA3" w14:paraId="40FAED80" w14:textId="77777777" w:rsidTr="0010606C">
        <w:tc>
          <w:tcPr>
            <w:tcW w:w="5488" w:type="dxa"/>
          </w:tcPr>
          <w:p w14:paraId="76304621" w14:textId="77777777" w:rsidR="008A44AD" w:rsidRPr="00E33FA3" w:rsidRDefault="008A44A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E9457F">
              <w:t>:36B::OWND//UNIT/500,</w:t>
            </w:r>
          </w:p>
        </w:tc>
        <w:tc>
          <w:tcPr>
            <w:tcW w:w="4762" w:type="dxa"/>
          </w:tcPr>
          <w:p w14:paraId="34FF4B5D" w14:textId="77777777" w:rsidR="008A44AD" w:rsidRPr="00E33FA3" w:rsidRDefault="008A44A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8A44AD" w14:paraId="2BC7FD66" w14:textId="77777777" w:rsidTr="0010606C">
        <w:tc>
          <w:tcPr>
            <w:tcW w:w="5488" w:type="dxa"/>
          </w:tcPr>
          <w:p w14:paraId="7576229C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  <w:r w:rsidRPr="00E9457F">
              <w:t>:16S:BENODET</w:t>
            </w:r>
          </w:p>
        </w:tc>
        <w:tc>
          <w:tcPr>
            <w:tcW w:w="4762" w:type="dxa"/>
          </w:tcPr>
          <w:p w14:paraId="501AB614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A44AD" w:rsidRPr="00AF4D92" w14:paraId="6E6D7828" w14:textId="77777777" w:rsidTr="0010606C">
        <w:tc>
          <w:tcPr>
            <w:tcW w:w="5488" w:type="dxa"/>
          </w:tcPr>
          <w:p w14:paraId="32510D9E" w14:textId="77777777" w:rsidR="008A44AD" w:rsidRPr="00AF4D92" w:rsidRDefault="008A44A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E9457F">
              <w:lastRenderedPageBreak/>
              <w:t>:16R:BENODET</w:t>
            </w:r>
          </w:p>
        </w:tc>
        <w:tc>
          <w:tcPr>
            <w:tcW w:w="4762" w:type="dxa"/>
          </w:tcPr>
          <w:p w14:paraId="6A843EE3" w14:textId="77777777" w:rsidR="008A44AD" w:rsidRPr="00AF4D92" w:rsidRDefault="008A44A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8A44AD" w:rsidRPr="00AF4D92" w14:paraId="32F906CE" w14:textId="77777777" w:rsidTr="0010606C">
        <w:tc>
          <w:tcPr>
            <w:tcW w:w="5488" w:type="dxa"/>
          </w:tcPr>
          <w:p w14:paraId="78A793BC" w14:textId="77777777" w:rsidR="008A44AD" w:rsidRPr="00AF4D92" w:rsidRDefault="008A44A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E9457F">
              <w:t>:95P::OWND//IMPJRUMM</w:t>
            </w:r>
          </w:p>
        </w:tc>
        <w:tc>
          <w:tcPr>
            <w:tcW w:w="4762" w:type="dxa"/>
          </w:tcPr>
          <w:p w14:paraId="4FDB8137" w14:textId="77777777" w:rsidR="008A44AD" w:rsidRPr="00AF4D92" w:rsidRDefault="008A44A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8A44AD" w:rsidRPr="008427F4" w14:paraId="0CEF445E" w14:textId="77777777" w:rsidTr="0010606C">
        <w:tc>
          <w:tcPr>
            <w:tcW w:w="5488" w:type="dxa"/>
          </w:tcPr>
          <w:p w14:paraId="1686CEED" w14:textId="326B0F98" w:rsidR="008A44AD" w:rsidRPr="008E29B2" w:rsidRDefault="008A44A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8E29B2">
              <w:rPr>
                <w:lang w:val="en-US"/>
              </w:rPr>
              <w:t>:95S::ALTE/</w:t>
            </w:r>
            <w:ins w:id="15" w:author="Draft 2" w:date="2016-02-02T13:32:00Z">
              <w:r w:rsidR="008305A7">
                <w:rPr>
                  <w:lang w:val="en-US"/>
                </w:rPr>
                <w:t>NSDR</w:t>
              </w:r>
            </w:ins>
            <w:r w:rsidRPr="008E29B2">
              <w:rPr>
                <w:lang w:val="en-US"/>
              </w:rPr>
              <w:t>/OGRN/RU/1027739132555</w:t>
            </w:r>
          </w:p>
        </w:tc>
        <w:tc>
          <w:tcPr>
            <w:tcW w:w="4762" w:type="dxa"/>
          </w:tcPr>
          <w:p w14:paraId="4CBD1584" w14:textId="77777777" w:rsidR="008A44AD" w:rsidRPr="008E29B2" w:rsidRDefault="008A44A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8A44AD" w:rsidRPr="008427F4" w14:paraId="599BB5D2" w14:textId="77777777" w:rsidTr="0010606C">
        <w:tc>
          <w:tcPr>
            <w:tcW w:w="5488" w:type="dxa"/>
          </w:tcPr>
          <w:p w14:paraId="521E94B4" w14:textId="2403FE86" w:rsidR="008A44AD" w:rsidRPr="00B0186A" w:rsidRDefault="008A44A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461287">
              <w:rPr>
                <w:lang w:val="en-US"/>
              </w:rPr>
              <w:t>:95S::ALTE/</w:t>
            </w:r>
            <w:r w:rsidR="006C510E" w:rsidRPr="00461287">
              <w:rPr>
                <w:lang w:val="en-US"/>
              </w:rPr>
              <w:t>NSDR</w:t>
            </w:r>
            <w:r w:rsidRPr="00461287">
              <w:rPr>
                <w:lang w:val="en-US"/>
              </w:rPr>
              <w:t>/ACCB/RU/</w:t>
            </w:r>
            <w:r w:rsidR="002E1494">
              <w:rPr>
                <w:lang w:val="en-US"/>
              </w:rPr>
              <w:t>MX</w:t>
            </w:r>
            <w:r w:rsidRPr="00461287">
              <w:rPr>
                <w:lang w:val="en-US"/>
              </w:rPr>
              <w:t>000002</w:t>
            </w:r>
          </w:p>
        </w:tc>
        <w:tc>
          <w:tcPr>
            <w:tcW w:w="4762" w:type="dxa"/>
          </w:tcPr>
          <w:p w14:paraId="7A3B8CF6" w14:textId="77777777" w:rsidR="008A44AD" w:rsidRPr="00B0186A" w:rsidRDefault="008A44A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8A44AD" w:rsidRPr="008427F4" w14:paraId="53E6AB34" w14:textId="77777777" w:rsidTr="0010606C">
        <w:tc>
          <w:tcPr>
            <w:tcW w:w="5488" w:type="dxa"/>
          </w:tcPr>
          <w:p w14:paraId="459B2E41" w14:textId="77777777" w:rsidR="008A44AD" w:rsidRPr="00AF4D92" w:rsidRDefault="008A44A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461287">
              <w:rPr>
                <w:lang w:val="en-US"/>
              </w:rPr>
              <w:t>:95S::ALTE/NSDR/RHID/RU/2</w:t>
            </w:r>
          </w:p>
        </w:tc>
        <w:tc>
          <w:tcPr>
            <w:tcW w:w="4762" w:type="dxa"/>
          </w:tcPr>
          <w:p w14:paraId="6D4A3BD7" w14:textId="77777777" w:rsidR="008A44AD" w:rsidRPr="00AF4D92" w:rsidRDefault="008A44A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6C510E" w:rsidRPr="008427F4" w14:paraId="666ADD32" w14:textId="77777777" w:rsidTr="0010606C">
        <w:tc>
          <w:tcPr>
            <w:tcW w:w="5488" w:type="dxa"/>
          </w:tcPr>
          <w:p w14:paraId="3B844FA5" w14:textId="459F66D2" w:rsidR="006C510E" w:rsidRPr="00461287" w:rsidRDefault="006C510E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714D2B">
              <w:rPr>
                <w:lang w:val="en-US"/>
              </w:rPr>
              <w:t>:95S::ALTE/NSDR/LEID/RU/98765432109876543210</w:t>
            </w:r>
          </w:p>
        </w:tc>
        <w:tc>
          <w:tcPr>
            <w:tcW w:w="4762" w:type="dxa"/>
          </w:tcPr>
          <w:p w14:paraId="5DF04A9A" w14:textId="77777777" w:rsidR="006C510E" w:rsidRPr="00AF4D92" w:rsidRDefault="006C510E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8A44AD" w:rsidRPr="00AF4D92" w14:paraId="6047EC93" w14:textId="77777777" w:rsidTr="0010606C">
        <w:tc>
          <w:tcPr>
            <w:tcW w:w="5488" w:type="dxa"/>
          </w:tcPr>
          <w:p w14:paraId="5342CCB8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E9457F">
              <w:t>:36B::OWND//UNIT/1000,</w:t>
            </w:r>
          </w:p>
        </w:tc>
        <w:tc>
          <w:tcPr>
            <w:tcW w:w="4762" w:type="dxa"/>
          </w:tcPr>
          <w:p w14:paraId="44B49F16" w14:textId="77777777" w:rsidR="008A44AD" w:rsidRPr="00AF4D92" w:rsidRDefault="008A44A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8A44AD" w:rsidRPr="00AF4D92" w14:paraId="6DF1D9E5" w14:textId="77777777" w:rsidTr="0010606C">
        <w:tc>
          <w:tcPr>
            <w:tcW w:w="5488" w:type="dxa"/>
          </w:tcPr>
          <w:p w14:paraId="424BBE96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E9457F">
              <w:t>:16S:BENODET</w:t>
            </w:r>
          </w:p>
        </w:tc>
        <w:tc>
          <w:tcPr>
            <w:tcW w:w="4762" w:type="dxa"/>
          </w:tcPr>
          <w:p w14:paraId="6EDB4BA5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8A44AD" w:rsidRPr="00AF4D92" w14:paraId="194C1080" w14:textId="77777777" w:rsidTr="0010606C">
        <w:tc>
          <w:tcPr>
            <w:tcW w:w="5488" w:type="dxa"/>
          </w:tcPr>
          <w:p w14:paraId="72412830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E9457F">
              <w:t>:16R:BENODET</w:t>
            </w:r>
          </w:p>
        </w:tc>
        <w:tc>
          <w:tcPr>
            <w:tcW w:w="4762" w:type="dxa"/>
          </w:tcPr>
          <w:p w14:paraId="48AFBF56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8A44AD" w:rsidRPr="00AF4D92" w14:paraId="0D0819D7" w14:textId="77777777" w:rsidTr="0010606C">
        <w:tc>
          <w:tcPr>
            <w:tcW w:w="5488" w:type="dxa"/>
          </w:tcPr>
          <w:p w14:paraId="1621B234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E9457F">
              <w:t>:95V::OWND//'OOO ''Upiter''</w:t>
            </w:r>
          </w:p>
        </w:tc>
        <w:tc>
          <w:tcPr>
            <w:tcW w:w="4762" w:type="dxa"/>
          </w:tcPr>
          <w:p w14:paraId="25BE351B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8A44AD" w:rsidRPr="008427F4" w14:paraId="64601A2B" w14:textId="77777777" w:rsidTr="0010606C">
        <w:tc>
          <w:tcPr>
            <w:tcW w:w="5488" w:type="dxa"/>
          </w:tcPr>
          <w:p w14:paraId="0AD3F618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461287">
              <w:rPr>
                <w:lang w:val="en-US"/>
              </w:rPr>
              <w:t>g. Moskva, yl. Pobedi d. 3, kv. 89</w:t>
            </w:r>
          </w:p>
        </w:tc>
        <w:tc>
          <w:tcPr>
            <w:tcW w:w="4762" w:type="dxa"/>
          </w:tcPr>
          <w:p w14:paraId="0094B7E9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8A44AD" w:rsidRPr="00AF4D92" w14:paraId="381F2042" w14:textId="77777777" w:rsidTr="0010606C">
        <w:tc>
          <w:tcPr>
            <w:tcW w:w="5488" w:type="dxa"/>
          </w:tcPr>
          <w:p w14:paraId="55D8CA20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E9457F">
              <w:t>:95S::ALTE//TXID/RU/77391326667</w:t>
            </w:r>
          </w:p>
        </w:tc>
        <w:tc>
          <w:tcPr>
            <w:tcW w:w="4762" w:type="dxa"/>
          </w:tcPr>
          <w:p w14:paraId="78CEFF25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8A44AD" w:rsidRPr="008427F4" w14:paraId="6E434FC8" w14:textId="77777777" w:rsidTr="0010606C">
        <w:tc>
          <w:tcPr>
            <w:tcW w:w="5488" w:type="dxa"/>
          </w:tcPr>
          <w:p w14:paraId="1D255A85" w14:textId="40410BB3" w:rsidR="008A44AD" w:rsidRDefault="008A44A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461287">
              <w:rPr>
                <w:lang w:val="en-US"/>
              </w:rPr>
              <w:t>:95S::ALTE/</w:t>
            </w:r>
            <w:ins w:id="16" w:author="Draft 2" w:date="2016-02-02T13:21:00Z">
              <w:r w:rsidR="006C510E">
                <w:rPr>
                  <w:lang w:val="en-US"/>
                </w:rPr>
                <w:t>NSDR</w:t>
              </w:r>
            </w:ins>
            <w:r w:rsidRPr="00461287">
              <w:rPr>
                <w:lang w:val="en-US"/>
              </w:rPr>
              <w:t>/ACCB/RU/</w:t>
            </w:r>
            <w:r w:rsidR="002E1494">
              <w:rPr>
                <w:lang w:val="en-US"/>
              </w:rPr>
              <w:t>XX</w:t>
            </w:r>
            <w:r w:rsidRPr="00461287">
              <w:rPr>
                <w:lang w:val="en-US"/>
              </w:rPr>
              <w:t>000555</w:t>
            </w:r>
          </w:p>
        </w:tc>
        <w:tc>
          <w:tcPr>
            <w:tcW w:w="4762" w:type="dxa"/>
          </w:tcPr>
          <w:p w14:paraId="3D0E724A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6C510E" w:rsidRPr="008427F4" w14:paraId="70A04967" w14:textId="77777777" w:rsidTr="0010606C">
        <w:trPr>
          <w:ins w:id="17" w:author="Draft 2" w:date="2016-02-02T13:21:00Z"/>
        </w:trPr>
        <w:tc>
          <w:tcPr>
            <w:tcW w:w="5488" w:type="dxa"/>
          </w:tcPr>
          <w:p w14:paraId="123E4431" w14:textId="602B1D15" w:rsidR="006C510E" w:rsidRDefault="006C510E" w:rsidP="008A44AD">
            <w:pPr>
              <w:numPr>
                <w:ilvl w:val="0"/>
                <w:numId w:val="1"/>
              </w:numPr>
              <w:ind w:left="-6" w:firstLine="6"/>
              <w:rPr>
                <w:ins w:id="18" w:author="Draft 2" w:date="2016-02-02T13:21:00Z"/>
                <w:lang w:val="en-US"/>
              </w:rPr>
            </w:pPr>
            <w:ins w:id="19" w:author="Draft 2" w:date="2016-02-02T13:21:00Z">
              <w:r w:rsidRPr="00714D2B">
                <w:rPr>
                  <w:lang w:val="en-US"/>
                </w:rPr>
                <w:t>:95S::ALTE/NSDR/LEID/RU/98765432109876543210</w:t>
              </w:r>
            </w:ins>
          </w:p>
        </w:tc>
        <w:tc>
          <w:tcPr>
            <w:tcW w:w="4762" w:type="dxa"/>
          </w:tcPr>
          <w:p w14:paraId="79CAB575" w14:textId="77777777" w:rsidR="006C510E" w:rsidRDefault="006C510E" w:rsidP="008A44AD">
            <w:pPr>
              <w:numPr>
                <w:ilvl w:val="0"/>
                <w:numId w:val="1"/>
              </w:numPr>
              <w:ind w:left="-6" w:firstLine="6"/>
              <w:rPr>
                <w:ins w:id="20" w:author="Draft 2" w:date="2016-02-02T13:21:00Z"/>
                <w:lang w:val="en-US"/>
              </w:rPr>
            </w:pPr>
          </w:p>
        </w:tc>
      </w:tr>
      <w:tr w:rsidR="008A44AD" w:rsidRPr="008427F4" w14:paraId="2D53CB9C" w14:textId="77777777" w:rsidTr="0010606C">
        <w:tc>
          <w:tcPr>
            <w:tcW w:w="5488" w:type="dxa"/>
          </w:tcPr>
          <w:p w14:paraId="27588FC3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461287">
              <w:rPr>
                <w:lang w:val="en-US"/>
              </w:rPr>
              <w:t>:95S::ALTE/NSDR/RHID/RU/3</w:t>
            </w:r>
          </w:p>
        </w:tc>
        <w:tc>
          <w:tcPr>
            <w:tcW w:w="4762" w:type="dxa"/>
          </w:tcPr>
          <w:p w14:paraId="0B8FF918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8A44AD" w:rsidRPr="00AF4D92" w14:paraId="06649DC4" w14:textId="77777777" w:rsidTr="0010606C">
        <w:tc>
          <w:tcPr>
            <w:tcW w:w="5488" w:type="dxa"/>
          </w:tcPr>
          <w:p w14:paraId="02B6FADD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E9457F">
              <w:t>:36B::OWND//UNIT/400,</w:t>
            </w:r>
          </w:p>
        </w:tc>
        <w:tc>
          <w:tcPr>
            <w:tcW w:w="4762" w:type="dxa"/>
          </w:tcPr>
          <w:p w14:paraId="40C2A5EF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8A44AD" w:rsidRPr="00AF4D92" w14:paraId="6FA8D807" w14:textId="77777777" w:rsidTr="0010606C">
        <w:tc>
          <w:tcPr>
            <w:tcW w:w="5488" w:type="dxa"/>
          </w:tcPr>
          <w:p w14:paraId="5D052DCF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E9457F">
              <w:t>:16S:BENODET</w:t>
            </w:r>
          </w:p>
        </w:tc>
        <w:tc>
          <w:tcPr>
            <w:tcW w:w="4762" w:type="dxa"/>
          </w:tcPr>
          <w:p w14:paraId="2ABB5496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8A44AD" w:rsidRPr="00AF4D92" w14:paraId="2A5F5C31" w14:textId="77777777" w:rsidTr="0010606C">
        <w:tc>
          <w:tcPr>
            <w:tcW w:w="5488" w:type="dxa"/>
          </w:tcPr>
          <w:p w14:paraId="3B748712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E9457F">
              <w:t>:16R:BENODET</w:t>
            </w:r>
          </w:p>
        </w:tc>
        <w:tc>
          <w:tcPr>
            <w:tcW w:w="4762" w:type="dxa"/>
          </w:tcPr>
          <w:p w14:paraId="006E8134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8A44AD" w:rsidRPr="00AF4D92" w14:paraId="05E622D2" w14:textId="77777777" w:rsidTr="0010606C">
        <w:tc>
          <w:tcPr>
            <w:tcW w:w="5488" w:type="dxa"/>
          </w:tcPr>
          <w:p w14:paraId="27609567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E9457F">
              <w:t>:95V::OWND//'OOO ''Vesna''</w:t>
            </w:r>
          </w:p>
        </w:tc>
        <w:tc>
          <w:tcPr>
            <w:tcW w:w="4762" w:type="dxa"/>
          </w:tcPr>
          <w:p w14:paraId="3F5047FA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8A44AD" w:rsidRPr="008427F4" w14:paraId="23ADEE36" w14:textId="77777777" w:rsidTr="0010606C">
        <w:tc>
          <w:tcPr>
            <w:tcW w:w="5488" w:type="dxa"/>
          </w:tcPr>
          <w:p w14:paraId="68D277C0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461287">
              <w:rPr>
                <w:lang w:val="en-US"/>
              </w:rPr>
              <w:t>g. Moskva, yl. Lenina d. 8</w:t>
            </w:r>
          </w:p>
        </w:tc>
        <w:tc>
          <w:tcPr>
            <w:tcW w:w="4762" w:type="dxa"/>
          </w:tcPr>
          <w:p w14:paraId="6D48FA0E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8A44AD" w:rsidRPr="008427F4" w14:paraId="2B8FAFBC" w14:textId="77777777" w:rsidTr="0010606C">
        <w:tc>
          <w:tcPr>
            <w:tcW w:w="5488" w:type="dxa"/>
          </w:tcPr>
          <w:p w14:paraId="629862A9" w14:textId="117ABEFA" w:rsidR="008A44AD" w:rsidRDefault="00C915AC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>
              <w:rPr>
                <w:lang w:val="en-US"/>
              </w:rPr>
              <w:t>:95S::ALTE/NSDR/LEIB</w:t>
            </w:r>
            <w:r w:rsidR="000E590F">
              <w:rPr>
                <w:lang w:val="en-US"/>
              </w:rPr>
              <w:t>/RU/98765432156</w:t>
            </w:r>
            <w:r w:rsidR="008A44AD" w:rsidRPr="00461287">
              <w:rPr>
                <w:lang w:val="en-US"/>
              </w:rPr>
              <w:t>876543210</w:t>
            </w:r>
          </w:p>
        </w:tc>
        <w:tc>
          <w:tcPr>
            <w:tcW w:w="4762" w:type="dxa"/>
          </w:tcPr>
          <w:p w14:paraId="0B0DCD75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8A44AD" w:rsidRPr="008427F4" w14:paraId="7D62EE4E" w14:textId="77777777" w:rsidTr="0010606C">
        <w:tc>
          <w:tcPr>
            <w:tcW w:w="5488" w:type="dxa"/>
          </w:tcPr>
          <w:p w14:paraId="42559BE9" w14:textId="7C91639E" w:rsidR="008A44AD" w:rsidRDefault="008A44A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461287">
              <w:rPr>
                <w:lang w:val="en-US"/>
              </w:rPr>
              <w:t>:95S::ALTE/</w:t>
            </w:r>
            <w:ins w:id="21" w:author="Draft 2" w:date="2016-02-02T13:21:00Z">
              <w:r w:rsidR="006C510E">
                <w:rPr>
                  <w:lang w:val="en-US"/>
                </w:rPr>
                <w:t>NSDR</w:t>
              </w:r>
            </w:ins>
            <w:r w:rsidRPr="00461287">
              <w:rPr>
                <w:lang w:val="en-US"/>
              </w:rPr>
              <w:t>/ACCB/RU/</w:t>
            </w:r>
            <w:r w:rsidR="002E1494">
              <w:rPr>
                <w:lang w:val="en-US"/>
              </w:rPr>
              <w:t>XX</w:t>
            </w:r>
            <w:r w:rsidRPr="00461287">
              <w:rPr>
                <w:lang w:val="en-US"/>
              </w:rPr>
              <w:t>000777</w:t>
            </w:r>
          </w:p>
        </w:tc>
        <w:tc>
          <w:tcPr>
            <w:tcW w:w="4762" w:type="dxa"/>
          </w:tcPr>
          <w:p w14:paraId="694B0099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991784" w:rsidRPr="008427F4" w14:paraId="2D68C950" w14:textId="77777777" w:rsidTr="0010606C">
        <w:tc>
          <w:tcPr>
            <w:tcW w:w="5488" w:type="dxa"/>
          </w:tcPr>
          <w:p w14:paraId="0EB64B38" w14:textId="6A9388E4" w:rsidR="00991784" w:rsidRPr="00461287" w:rsidRDefault="00991784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461287">
              <w:rPr>
                <w:lang w:val="en-US"/>
              </w:rPr>
              <w:t>:95S::ALTE/NSDR/LEID/RU/98765432109876543210</w:t>
            </w:r>
          </w:p>
        </w:tc>
        <w:tc>
          <w:tcPr>
            <w:tcW w:w="4762" w:type="dxa"/>
          </w:tcPr>
          <w:p w14:paraId="02706895" w14:textId="77777777" w:rsidR="00991784" w:rsidRDefault="00991784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8A44AD" w:rsidRPr="008427F4" w14:paraId="12A4F9D2" w14:textId="77777777" w:rsidTr="0010606C">
        <w:tc>
          <w:tcPr>
            <w:tcW w:w="5488" w:type="dxa"/>
          </w:tcPr>
          <w:p w14:paraId="575D28C9" w14:textId="77777777" w:rsidR="008A44AD" w:rsidRPr="00AF4D92" w:rsidRDefault="008A44A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461287">
              <w:rPr>
                <w:lang w:val="en-US"/>
              </w:rPr>
              <w:t>:95S::ALTE/NSDR/RHID/RU/4</w:t>
            </w:r>
          </w:p>
        </w:tc>
        <w:tc>
          <w:tcPr>
            <w:tcW w:w="4762" w:type="dxa"/>
          </w:tcPr>
          <w:p w14:paraId="2BF28A00" w14:textId="77777777" w:rsidR="008A44AD" w:rsidRPr="00AF4D92" w:rsidRDefault="008A44A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8A44AD" w:rsidRPr="00E33FA3" w14:paraId="654EA953" w14:textId="77777777" w:rsidTr="0010606C">
        <w:tc>
          <w:tcPr>
            <w:tcW w:w="5488" w:type="dxa"/>
          </w:tcPr>
          <w:p w14:paraId="5E109C45" w14:textId="77777777" w:rsidR="008A44AD" w:rsidRPr="00E33FA3" w:rsidRDefault="008A44A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E9457F">
              <w:t>:36B::OWND//UNIT/400,</w:t>
            </w:r>
          </w:p>
        </w:tc>
        <w:tc>
          <w:tcPr>
            <w:tcW w:w="4762" w:type="dxa"/>
          </w:tcPr>
          <w:p w14:paraId="3E47D8A3" w14:textId="77777777" w:rsidR="008A44AD" w:rsidRPr="00E33FA3" w:rsidRDefault="008A44A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8A44AD" w:rsidRPr="00E33FA3" w14:paraId="3A110C12" w14:textId="77777777" w:rsidTr="0010606C">
        <w:tc>
          <w:tcPr>
            <w:tcW w:w="5488" w:type="dxa"/>
          </w:tcPr>
          <w:p w14:paraId="15C2B344" w14:textId="77777777" w:rsidR="008A44AD" w:rsidRPr="00E33FA3" w:rsidRDefault="008A44A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E9457F">
              <w:t>:16S:BENODET</w:t>
            </w:r>
          </w:p>
        </w:tc>
        <w:tc>
          <w:tcPr>
            <w:tcW w:w="4762" w:type="dxa"/>
          </w:tcPr>
          <w:p w14:paraId="6963F092" w14:textId="77777777" w:rsidR="008A44AD" w:rsidRPr="00E33FA3" w:rsidRDefault="008A44A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8A44AD" w:rsidRPr="00AF4D92" w14:paraId="088363D3" w14:textId="77777777" w:rsidTr="0010606C">
        <w:tc>
          <w:tcPr>
            <w:tcW w:w="5488" w:type="dxa"/>
          </w:tcPr>
          <w:p w14:paraId="3B08F21F" w14:textId="77777777" w:rsidR="008A44AD" w:rsidRPr="00AF4D92" w:rsidRDefault="008A44A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E9457F">
              <w:t>:16R:BENODET</w:t>
            </w:r>
          </w:p>
        </w:tc>
        <w:tc>
          <w:tcPr>
            <w:tcW w:w="4762" w:type="dxa"/>
          </w:tcPr>
          <w:p w14:paraId="613D5219" w14:textId="77777777" w:rsidR="008A44AD" w:rsidRPr="00AF4D92" w:rsidRDefault="008A44A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8A44AD" w:rsidRPr="00AF4D92" w14:paraId="661E4CA4" w14:textId="77777777" w:rsidTr="0010606C">
        <w:tc>
          <w:tcPr>
            <w:tcW w:w="5488" w:type="dxa"/>
          </w:tcPr>
          <w:p w14:paraId="339947DB" w14:textId="77777777" w:rsidR="008A44AD" w:rsidRPr="00AF4D92" w:rsidRDefault="008A44A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E9457F">
              <w:t>:95V::OWND//'OOO ''Mars''</w:t>
            </w:r>
          </w:p>
        </w:tc>
        <w:tc>
          <w:tcPr>
            <w:tcW w:w="4762" w:type="dxa"/>
          </w:tcPr>
          <w:p w14:paraId="1A666ADC" w14:textId="77777777" w:rsidR="008A44AD" w:rsidRPr="00AF4D92" w:rsidRDefault="008A44A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8A44AD" w:rsidRPr="008427F4" w14:paraId="7A9C7325" w14:textId="77777777" w:rsidTr="0010606C">
        <w:tc>
          <w:tcPr>
            <w:tcW w:w="5488" w:type="dxa"/>
          </w:tcPr>
          <w:p w14:paraId="336F1DCC" w14:textId="77777777" w:rsidR="008A44AD" w:rsidRPr="00B0186A" w:rsidRDefault="008A44A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461287">
              <w:rPr>
                <w:lang w:val="en-US"/>
              </w:rPr>
              <w:t>g. Moskva, yl. Pushkina d. 10</w:t>
            </w:r>
          </w:p>
        </w:tc>
        <w:tc>
          <w:tcPr>
            <w:tcW w:w="4762" w:type="dxa"/>
          </w:tcPr>
          <w:p w14:paraId="48D6FC5E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8A44AD" w:rsidRPr="008427F4" w14:paraId="0473579E" w14:textId="77777777" w:rsidTr="0010606C">
        <w:tc>
          <w:tcPr>
            <w:tcW w:w="5488" w:type="dxa"/>
          </w:tcPr>
          <w:p w14:paraId="5EFA39D7" w14:textId="77777777" w:rsidR="008A44AD" w:rsidRPr="00B0186A" w:rsidRDefault="008A44A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461287">
              <w:rPr>
                <w:lang w:val="en-US"/>
              </w:rPr>
              <w:t>:95S::ALTE/NSDR/LEIB/RU/11112222333344445555</w:t>
            </w:r>
          </w:p>
        </w:tc>
        <w:tc>
          <w:tcPr>
            <w:tcW w:w="4762" w:type="dxa"/>
          </w:tcPr>
          <w:p w14:paraId="4089E06C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8A44AD" w:rsidRPr="008427F4" w14:paraId="14B921BB" w14:textId="77777777" w:rsidTr="0010606C">
        <w:tc>
          <w:tcPr>
            <w:tcW w:w="5488" w:type="dxa"/>
          </w:tcPr>
          <w:p w14:paraId="57F50DB5" w14:textId="4B3EC38F" w:rsidR="008A44AD" w:rsidRPr="00B0186A" w:rsidRDefault="008A44A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461287">
              <w:rPr>
                <w:lang w:val="en-US"/>
              </w:rPr>
              <w:t>:95S::ALTE/</w:t>
            </w:r>
            <w:ins w:id="22" w:author="Draft 2" w:date="2016-02-02T13:22:00Z">
              <w:r w:rsidR="006C510E">
                <w:rPr>
                  <w:lang w:val="en-US"/>
                </w:rPr>
                <w:t>NSDR</w:t>
              </w:r>
            </w:ins>
            <w:r w:rsidRPr="00461287">
              <w:rPr>
                <w:lang w:val="en-US"/>
              </w:rPr>
              <w:t>/ACCB/RU/</w:t>
            </w:r>
            <w:r w:rsidR="002E1494">
              <w:rPr>
                <w:lang w:val="en-US"/>
              </w:rPr>
              <w:t>XX</w:t>
            </w:r>
            <w:r w:rsidRPr="00461287">
              <w:rPr>
                <w:lang w:val="en-US"/>
              </w:rPr>
              <w:t>0009</w:t>
            </w:r>
          </w:p>
        </w:tc>
        <w:tc>
          <w:tcPr>
            <w:tcW w:w="4762" w:type="dxa"/>
          </w:tcPr>
          <w:p w14:paraId="6F1BB344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991784" w:rsidRPr="008427F4" w14:paraId="796A254D" w14:textId="77777777" w:rsidTr="0010606C">
        <w:tc>
          <w:tcPr>
            <w:tcW w:w="5488" w:type="dxa"/>
          </w:tcPr>
          <w:p w14:paraId="335777B1" w14:textId="6DBB0CFF" w:rsidR="00991784" w:rsidRPr="00461287" w:rsidRDefault="00991784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461287">
              <w:rPr>
                <w:lang w:val="en-US"/>
              </w:rPr>
              <w:t>:95S::ALTE/NSDR/LEID/RU/98765432109876543210</w:t>
            </w:r>
          </w:p>
        </w:tc>
        <w:tc>
          <w:tcPr>
            <w:tcW w:w="4762" w:type="dxa"/>
          </w:tcPr>
          <w:p w14:paraId="3D9788DC" w14:textId="77777777" w:rsidR="00991784" w:rsidRDefault="00991784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8A44AD" w:rsidRPr="008427F4" w14:paraId="03BA4102" w14:textId="77777777" w:rsidTr="0010606C">
        <w:tc>
          <w:tcPr>
            <w:tcW w:w="5488" w:type="dxa"/>
          </w:tcPr>
          <w:p w14:paraId="1D4FB750" w14:textId="77777777" w:rsidR="008A44AD" w:rsidRPr="00B0186A" w:rsidRDefault="008A44A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461287">
              <w:rPr>
                <w:lang w:val="en-US"/>
              </w:rPr>
              <w:t>:95S::ALTE/NSDR/RHID/RU/5</w:t>
            </w:r>
          </w:p>
        </w:tc>
        <w:tc>
          <w:tcPr>
            <w:tcW w:w="4762" w:type="dxa"/>
          </w:tcPr>
          <w:p w14:paraId="16382A44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8A44AD" w:rsidRPr="00AF4D92" w14:paraId="13461318" w14:textId="77777777" w:rsidTr="0010606C">
        <w:tc>
          <w:tcPr>
            <w:tcW w:w="5488" w:type="dxa"/>
          </w:tcPr>
          <w:p w14:paraId="1B5C9616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  <w:r w:rsidRPr="00E9457F">
              <w:t>:36B::OWND//UNIT/100,</w:t>
            </w:r>
          </w:p>
        </w:tc>
        <w:tc>
          <w:tcPr>
            <w:tcW w:w="4762" w:type="dxa"/>
          </w:tcPr>
          <w:p w14:paraId="49F691D9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8A44AD" w:rsidRPr="00AF4D92" w14:paraId="64F0DA09" w14:textId="77777777" w:rsidTr="0010606C">
        <w:tc>
          <w:tcPr>
            <w:tcW w:w="5488" w:type="dxa"/>
          </w:tcPr>
          <w:p w14:paraId="02572A5B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  <w:r w:rsidRPr="00E9457F">
              <w:t>:16S:BENODET</w:t>
            </w:r>
          </w:p>
        </w:tc>
        <w:tc>
          <w:tcPr>
            <w:tcW w:w="4762" w:type="dxa"/>
          </w:tcPr>
          <w:p w14:paraId="6500A618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8A44AD" w:rsidRPr="00AF4D92" w14:paraId="6EF937C4" w14:textId="77777777" w:rsidTr="0010606C">
        <w:tc>
          <w:tcPr>
            <w:tcW w:w="5488" w:type="dxa"/>
          </w:tcPr>
          <w:p w14:paraId="06E96AA8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  <w:r w:rsidRPr="00E9457F">
              <w:t>:16R:CAINST</w:t>
            </w:r>
          </w:p>
        </w:tc>
        <w:tc>
          <w:tcPr>
            <w:tcW w:w="4762" w:type="dxa"/>
          </w:tcPr>
          <w:p w14:paraId="43AD6B46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8A44AD" w:rsidRPr="00AF4D92" w14:paraId="6C4C36BE" w14:textId="77777777" w:rsidTr="0010606C">
        <w:tc>
          <w:tcPr>
            <w:tcW w:w="5488" w:type="dxa"/>
          </w:tcPr>
          <w:p w14:paraId="69DD4426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  <w:r w:rsidRPr="00E9457F">
              <w:t>:13A::CAON//UNS</w:t>
            </w:r>
          </w:p>
        </w:tc>
        <w:tc>
          <w:tcPr>
            <w:tcW w:w="4762" w:type="dxa"/>
          </w:tcPr>
          <w:p w14:paraId="688C6003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8A44AD" w:rsidRPr="00AF4D92" w14:paraId="56FDF6AE" w14:textId="77777777" w:rsidTr="0010606C">
        <w:tc>
          <w:tcPr>
            <w:tcW w:w="5488" w:type="dxa"/>
          </w:tcPr>
          <w:p w14:paraId="42DD0731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  <w:r w:rsidRPr="00E9457F">
              <w:t>:22F::CAOP//CERT</w:t>
            </w:r>
          </w:p>
        </w:tc>
        <w:tc>
          <w:tcPr>
            <w:tcW w:w="4762" w:type="dxa"/>
          </w:tcPr>
          <w:p w14:paraId="3469B97E" w14:textId="077B87DA" w:rsidR="008A44AD" w:rsidRPr="0036432F" w:rsidRDefault="0036432F" w:rsidP="008A44AD">
            <w:pPr>
              <w:numPr>
                <w:ilvl w:val="0"/>
                <w:numId w:val="1"/>
              </w:numPr>
              <w:ind w:left="-6" w:firstLine="6"/>
            </w:pPr>
            <w:r>
              <w:t>Признак что в сообщении передается перечень лиц</w:t>
            </w:r>
          </w:p>
        </w:tc>
      </w:tr>
      <w:tr w:rsidR="008A44AD" w:rsidRPr="00AF4D92" w14:paraId="25A9F718" w14:textId="77777777" w:rsidTr="0010606C">
        <w:tc>
          <w:tcPr>
            <w:tcW w:w="5488" w:type="dxa"/>
          </w:tcPr>
          <w:p w14:paraId="67ED5E3B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  <w:r w:rsidRPr="00E9457F">
              <w:t>:36B::QINS//UNIT/2400,</w:t>
            </w:r>
          </w:p>
        </w:tc>
        <w:tc>
          <w:tcPr>
            <w:tcW w:w="4762" w:type="dxa"/>
          </w:tcPr>
          <w:p w14:paraId="1844E24A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8A44AD" w:rsidRPr="00B0186A" w14:paraId="0D40E418" w14:textId="77777777" w:rsidTr="0010606C">
        <w:tc>
          <w:tcPr>
            <w:tcW w:w="5488" w:type="dxa"/>
          </w:tcPr>
          <w:p w14:paraId="04790EC4" w14:textId="77777777" w:rsidR="008A44AD" w:rsidRPr="00AF4D92" w:rsidRDefault="008A44AD" w:rsidP="008A44AD">
            <w:pPr>
              <w:numPr>
                <w:ilvl w:val="0"/>
                <w:numId w:val="1"/>
              </w:numPr>
              <w:rPr>
                <w:lang w:val="en-US"/>
              </w:rPr>
            </w:pPr>
            <w:r w:rsidRPr="00E9457F">
              <w:t>:16S:CAINST</w:t>
            </w:r>
          </w:p>
        </w:tc>
        <w:tc>
          <w:tcPr>
            <w:tcW w:w="4762" w:type="dxa"/>
          </w:tcPr>
          <w:p w14:paraId="33382DC6" w14:textId="77777777" w:rsidR="008A44AD" w:rsidRPr="00AF4D92" w:rsidRDefault="008A44A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8A44AD" w:rsidRPr="00B0186A" w14:paraId="0904BBD9" w14:textId="77777777" w:rsidTr="0010606C">
        <w:tc>
          <w:tcPr>
            <w:tcW w:w="5488" w:type="dxa"/>
          </w:tcPr>
          <w:p w14:paraId="0D7B140F" w14:textId="77777777" w:rsidR="008A44AD" w:rsidRPr="00AF4D92" w:rsidRDefault="008A44A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  <w:tc>
          <w:tcPr>
            <w:tcW w:w="4762" w:type="dxa"/>
          </w:tcPr>
          <w:p w14:paraId="45BD44C9" w14:textId="77777777" w:rsidR="008A44AD" w:rsidRPr="00AF4D92" w:rsidRDefault="008A44A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</w:tbl>
    <w:p w14:paraId="7A1B9279" w14:textId="01B8615B" w:rsidR="008A44AD" w:rsidRDefault="008A44AD" w:rsidP="008A44AD">
      <w:pPr>
        <w:pStyle w:val="1"/>
      </w:pPr>
      <w:bookmarkStart w:id="23" w:name="_Toc445282170"/>
      <w:r>
        <w:lastRenderedPageBreak/>
        <w:t>Сообщение МТ</w:t>
      </w:r>
      <w:r w:rsidRPr="008A44AD">
        <w:t>565</w:t>
      </w:r>
      <w:r>
        <w:t>.</w:t>
      </w:r>
      <w:r w:rsidRPr="008A44AD">
        <w:t xml:space="preserve"> </w:t>
      </w:r>
      <w:r>
        <w:t>О</w:t>
      </w:r>
      <w:r w:rsidRPr="008A44AD">
        <w:t xml:space="preserve"> волеизъявлении лица</w:t>
      </w:r>
      <w:ins w:id="24" w:author="Draft 3" w:date="2016-03-09T09:53:00Z">
        <w:r w:rsidR="008427F4">
          <w:t xml:space="preserve"> (от номинального держателя)</w:t>
        </w:r>
      </w:ins>
      <w:bookmarkEnd w:id="23"/>
    </w:p>
    <w:p w14:paraId="492E2CAD" w14:textId="5BC31673" w:rsidR="008A44AD" w:rsidRDefault="008A44AD" w:rsidP="008A44AD">
      <w:pPr>
        <w:numPr>
          <w:ilvl w:val="0"/>
          <w:numId w:val="1"/>
        </w:numPr>
        <w:ind w:hanging="6"/>
      </w:pPr>
      <w:r>
        <w:t xml:space="preserve">Легенда: </w:t>
      </w:r>
      <w:r w:rsidR="002A48F2">
        <w:t xml:space="preserve">Депонент высылает инструкцию </w:t>
      </w:r>
      <w:r w:rsidR="002A48F2" w:rsidRPr="006B628D">
        <w:t>::SEME//02</w:t>
      </w:r>
      <w:r w:rsidR="002A48F2">
        <w:t xml:space="preserve"> с волеизъявлении лица. Ранее было направлено сообщение МТ565 (список лиц) в кортом это лицо было указано. Поэтому в сообщении МТ565 обязательно должна быть ссылка на ранее отправленное МТ565 и в блоке </w:t>
      </w:r>
      <w:r w:rsidR="002A48F2">
        <w:rPr>
          <w:lang w:val="en-US"/>
        </w:rPr>
        <w:t>BENODET</w:t>
      </w:r>
      <w:r w:rsidR="002A48F2">
        <w:t xml:space="preserve"> должна быть указан идентификатор </w:t>
      </w:r>
      <w:r w:rsidR="002A48F2">
        <w:rPr>
          <w:lang w:val="en-US"/>
        </w:rPr>
        <w:t>RHID</w:t>
      </w:r>
      <w:r w:rsidR="002A48F2" w:rsidRPr="002A48F2">
        <w:t xml:space="preserve"> </w:t>
      </w:r>
      <w:r w:rsidR="002A48F2">
        <w:t>такой же как в предыдущем МТ565.</w:t>
      </w:r>
    </w:p>
    <w:p w14:paraId="0B74BEA5" w14:textId="77777777" w:rsidR="008A44AD" w:rsidRPr="00573402" w:rsidRDefault="008A44AD" w:rsidP="008A44AD">
      <w:pPr>
        <w:numPr>
          <w:ilvl w:val="0"/>
          <w:numId w:val="1"/>
        </w:numPr>
        <w:ind w:hanging="6"/>
      </w:pP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8A44AD" w14:paraId="4C859E16" w14:textId="77777777" w:rsidTr="0010606C">
        <w:tc>
          <w:tcPr>
            <w:tcW w:w="5488" w:type="dxa"/>
            <w:shd w:val="clear" w:color="auto" w:fill="F2F2F2" w:themeFill="background1" w:themeFillShade="F2"/>
          </w:tcPr>
          <w:p w14:paraId="18C27298" w14:textId="77777777" w:rsidR="008A44AD" w:rsidRPr="00445088" w:rsidRDefault="008A44AD" w:rsidP="0010606C">
            <w:pPr>
              <w:pStyle w:val="a3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76B302F6" w14:textId="77777777" w:rsidR="008A44AD" w:rsidRDefault="008A44AD" w:rsidP="0010606C">
            <w:pPr>
              <w:pStyle w:val="a3"/>
            </w:pPr>
            <w:r>
              <w:t>Комментарии</w:t>
            </w:r>
          </w:p>
        </w:tc>
      </w:tr>
      <w:tr w:rsidR="008A44AD" w14:paraId="740556DF" w14:textId="77777777" w:rsidTr="0010606C">
        <w:tc>
          <w:tcPr>
            <w:tcW w:w="5488" w:type="dxa"/>
          </w:tcPr>
          <w:p w14:paraId="3D0EA29C" w14:textId="77777777" w:rsidR="008A44AD" w:rsidRPr="00445088" w:rsidRDefault="008A44AD" w:rsidP="008A44AD">
            <w:pPr>
              <w:numPr>
                <w:ilvl w:val="0"/>
                <w:numId w:val="1"/>
              </w:numPr>
              <w:ind w:left="-6" w:firstLine="6"/>
            </w:pPr>
            <w:r w:rsidRPr="006B628D">
              <w:t>:16R:GENL</w:t>
            </w:r>
          </w:p>
        </w:tc>
        <w:tc>
          <w:tcPr>
            <w:tcW w:w="4762" w:type="dxa"/>
          </w:tcPr>
          <w:p w14:paraId="758114BC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A44AD" w14:paraId="1A029285" w14:textId="77777777" w:rsidTr="0010606C">
        <w:tc>
          <w:tcPr>
            <w:tcW w:w="5488" w:type="dxa"/>
          </w:tcPr>
          <w:p w14:paraId="0BE29C7B" w14:textId="77777777" w:rsidR="008A44AD" w:rsidRPr="00445088" w:rsidRDefault="008A44AD" w:rsidP="008A44AD">
            <w:pPr>
              <w:numPr>
                <w:ilvl w:val="0"/>
                <w:numId w:val="1"/>
              </w:numPr>
              <w:ind w:left="-6" w:firstLine="6"/>
            </w:pPr>
            <w:r w:rsidRPr="006B628D">
              <w:t>:20C::CORP//000100</w:t>
            </w:r>
          </w:p>
        </w:tc>
        <w:tc>
          <w:tcPr>
            <w:tcW w:w="4762" w:type="dxa"/>
          </w:tcPr>
          <w:p w14:paraId="0F99CAB7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A44AD" w14:paraId="3F916A59" w14:textId="77777777" w:rsidTr="0010606C">
        <w:tc>
          <w:tcPr>
            <w:tcW w:w="5488" w:type="dxa"/>
          </w:tcPr>
          <w:p w14:paraId="6FBBA918" w14:textId="77777777" w:rsidR="008A44AD" w:rsidRPr="00445088" w:rsidRDefault="008A44AD" w:rsidP="008A44AD">
            <w:pPr>
              <w:numPr>
                <w:ilvl w:val="0"/>
                <w:numId w:val="1"/>
              </w:numPr>
              <w:ind w:left="-6" w:firstLine="6"/>
            </w:pPr>
            <w:r w:rsidRPr="006B628D">
              <w:t>:20C::SEME//02</w:t>
            </w:r>
          </w:p>
        </w:tc>
        <w:tc>
          <w:tcPr>
            <w:tcW w:w="4762" w:type="dxa"/>
          </w:tcPr>
          <w:p w14:paraId="0D52E114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A44AD" w14:paraId="47744BB6" w14:textId="77777777" w:rsidTr="0010606C">
        <w:tc>
          <w:tcPr>
            <w:tcW w:w="5488" w:type="dxa"/>
          </w:tcPr>
          <w:p w14:paraId="48A9A702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  <w:r w:rsidRPr="006B628D">
              <w:t>:23G:NEWM</w:t>
            </w:r>
          </w:p>
        </w:tc>
        <w:tc>
          <w:tcPr>
            <w:tcW w:w="4762" w:type="dxa"/>
          </w:tcPr>
          <w:p w14:paraId="2F78C6ED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A44AD" w14:paraId="63B146AD" w14:textId="77777777" w:rsidTr="0010606C">
        <w:tc>
          <w:tcPr>
            <w:tcW w:w="5488" w:type="dxa"/>
          </w:tcPr>
          <w:p w14:paraId="5389683F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  <w:r w:rsidRPr="006B628D">
              <w:t>:22F::CAEV//BMET</w:t>
            </w:r>
          </w:p>
        </w:tc>
        <w:tc>
          <w:tcPr>
            <w:tcW w:w="4762" w:type="dxa"/>
          </w:tcPr>
          <w:p w14:paraId="59711EA3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A44AD" w14:paraId="66533238" w14:textId="77777777" w:rsidTr="0010606C">
        <w:tc>
          <w:tcPr>
            <w:tcW w:w="5488" w:type="dxa"/>
          </w:tcPr>
          <w:p w14:paraId="22F15788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  <w:r w:rsidRPr="006B628D">
              <w:t>:98C::PREP//20160703140000</w:t>
            </w:r>
          </w:p>
        </w:tc>
        <w:tc>
          <w:tcPr>
            <w:tcW w:w="4762" w:type="dxa"/>
          </w:tcPr>
          <w:p w14:paraId="1FB7B97A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A44AD" w14:paraId="5ABA8370" w14:textId="77777777" w:rsidTr="0010606C">
        <w:tc>
          <w:tcPr>
            <w:tcW w:w="5488" w:type="dxa"/>
          </w:tcPr>
          <w:p w14:paraId="20BA7154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  <w:r w:rsidRPr="006B628D">
              <w:t>:16R:LINK</w:t>
            </w:r>
          </w:p>
        </w:tc>
        <w:tc>
          <w:tcPr>
            <w:tcW w:w="4762" w:type="dxa"/>
          </w:tcPr>
          <w:p w14:paraId="2B9A54F8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A44AD" w14:paraId="4E1ECF1A" w14:textId="77777777" w:rsidTr="0010606C">
        <w:tc>
          <w:tcPr>
            <w:tcW w:w="5488" w:type="dxa"/>
          </w:tcPr>
          <w:p w14:paraId="40513542" w14:textId="0084963C" w:rsidR="008A44AD" w:rsidRDefault="003B59B2" w:rsidP="008A44AD">
            <w:pPr>
              <w:numPr>
                <w:ilvl w:val="0"/>
                <w:numId w:val="1"/>
              </w:numPr>
              <w:ind w:left="-6" w:firstLine="6"/>
            </w:pPr>
            <w:r>
              <w:t>:13</w:t>
            </w:r>
            <w:r>
              <w:rPr>
                <w:lang w:val="en-US"/>
              </w:rPr>
              <w:t>A</w:t>
            </w:r>
            <w:r w:rsidR="008A44AD" w:rsidRPr="006B628D">
              <w:t>::LINK//565</w:t>
            </w:r>
          </w:p>
        </w:tc>
        <w:tc>
          <w:tcPr>
            <w:tcW w:w="4762" w:type="dxa"/>
          </w:tcPr>
          <w:p w14:paraId="0674E917" w14:textId="0C727258" w:rsidR="008A44AD" w:rsidRDefault="002A48F2" w:rsidP="008A44AD">
            <w:pPr>
              <w:numPr>
                <w:ilvl w:val="0"/>
                <w:numId w:val="1"/>
              </w:numPr>
              <w:ind w:left="-6" w:firstLine="6"/>
            </w:pPr>
            <w:r>
              <w:t>Ссылка на ранее поданную инструкцию</w:t>
            </w:r>
          </w:p>
        </w:tc>
      </w:tr>
      <w:tr w:rsidR="008A44AD" w14:paraId="50CA7551" w14:textId="77777777" w:rsidTr="0010606C">
        <w:tc>
          <w:tcPr>
            <w:tcW w:w="5488" w:type="dxa"/>
          </w:tcPr>
          <w:p w14:paraId="0EFBF7AF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  <w:r w:rsidRPr="006B628D">
              <w:t>:20C::PREV//01</w:t>
            </w:r>
          </w:p>
        </w:tc>
        <w:tc>
          <w:tcPr>
            <w:tcW w:w="4762" w:type="dxa"/>
          </w:tcPr>
          <w:p w14:paraId="7359A2E1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A44AD" w14:paraId="443019BE" w14:textId="77777777" w:rsidTr="0010606C">
        <w:tc>
          <w:tcPr>
            <w:tcW w:w="5488" w:type="dxa"/>
          </w:tcPr>
          <w:p w14:paraId="02038DB4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  <w:r w:rsidRPr="006B628D">
              <w:t>:16S:LINK</w:t>
            </w:r>
          </w:p>
        </w:tc>
        <w:tc>
          <w:tcPr>
            <w:tcW w:w="4762" w:type="dxa"/>
          </w:tcPr>
          <w:p w14:paraId="5D5FEDBB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A44AD" w14:paraId="62449D1E" w14:textId="77777777" w:rsidTr="0010606C">
        <w:tc>
          <w:tcPr>
            <w:tcW w:w="5488" w:type="dxa"/>
          </w:tcPr>
          <w:p w14:paraId="045873B5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  <w:r w:rsidRPr="006B628D">
              <w:t>:16S:GENL</w:t>
            </w:r>
          </w:p>
        </w:tc>
        <w:tc>
          <w:tcPr>
            <w:tcW w:w="4762" w:type="dxa"/>
          </w:tcPr>
          <w:p w14:paraId="505B8686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A44AD" w14:paraId="33CDB3E5" w14:textId="77777777" w:rsidTr="0010606C">
        <w:tc>
          <w:tcPr>
            <w:tcW w:w="5488" w:type="dxa"/>
          </w:tcPr>
          <w:p w14:paraId="7D4C6AF3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  <w:r w:rsidRPr="006B628D">
              <w:t>:16R:USECU</w:t>
            </w:r>
          </w:p>
        </w:tc>
        <w:tc>
          <w:tcPr>
            <w:tcW w:w="4762" w:type="dxa"/>
          </w:tcPr>
          <w:p w14:paraId="77AFF16C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A44AD" w14:paraId="1B041C91" w14:textId="77777777" w:rsidTr="0010606C">
        <w:tc>
          <w:tcPr>
            <w:tcW w:w="5488" w:type="dxa"/>
          </w:tcPr>
          <w:p w14:paraId="757B352D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  <w:r w:rsidRPr="006B628D">
              <w:t>:35B:ISIN RU1111111111</w:t>
            </w:r>
          </w:p>
        </w:tc>
        <w:tc>
          <w:tcPr>
            <w:tcW w:w="4762" w:type="dxa"/>
          </w:tcPr>
          <w:p w14:paraId="12B3E926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A44AD" w14:paraId="035E207C" w14:textId="77777777" w:rsidTr="0010606C">
        <w:tc>
          <w:tcPr>
            <w:tcW w:w="5488" w:type="dxa"/>
          </w:tcPr>
          <w:p w14:paraId="07C89E47" w14:textId="57678BBF" w:rsidR="008A44AD" w:rsidRDefault="003B59B2" w:rsidP="008A44AD">
            <w:pPr>
              <w:numPr>
                <w:ilvl w:val="0"/>
                <w:numId w:val="1"/>
              </w:numPr>
              <w:ind w:left="-6" w:firstLine="6"/>
            </w:pPr>
            <w:r>
              <w:t>/</w:t>
            </w:r>
            <w:r>
              <w:rPr>
                <w:lang w:val="en-US"/>
              </w:rPr>
              <w:t>XX</w:t>
            </w:r>
            <w:r w:rsidR="008A44AD" w:rsidRPr="006B628D">
              <w:t>/CORP/NADC/RU1111111111</w:t>
            </w:r>
          </w:p>
        </w:tc>
        <w:tc>
          <w:tcPr>
            <w:tcW w:w="4762" w:type="dxa"/>
          </w:tcPr>
          <w:p w14:paraId="366CB4BA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A44AD" w14:paraId="1EC1AEF7" w14:textId="77777777" w:rsidTr="0010606C">
        <w:tc>
          <w:tcPr>
            <w:tcW w:w="5488" w:type="dxa"/>
          </w:tcPr>
          <w:p w14:paraId="4D10F183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  <w:r w:rsidRPr="006B628D">
              <w:t xml:space="preserve">/RU/1-11-00111-A </w:t>
            </w:r>
          </w:p>
        </w:tc>
        <w:tc>
          <w:tcPr>
            <w:tcW w:w="4762" w:type="dxa"/>
          </w:tcPr>
          <w:p w14:paraId="1E0E1ED6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A44AD" w14:paraId="21C8FDD6" w14:textId="77777777" w:rsidTr="0010606C">
        <w:tc>
          <w:tcPr>
            <w:tcW w:w="5488" w:type="dxa"/>
          </w:tcPr>
          <w:p w14:paraId="07620E8E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  <w:r w:rsidRPr="006B628D">
              <w:t>/NAME/'OAO ''Megafon'' obligacia</w:t>
            </w:r>
          </w:p>
        </w:tc>
        <w:tc>
          <w:tcPr>
            <w:tcW w:w="4762" w:type="dxa"/>
          </w:tcPr>
          <w:p w14:paraId="57D50260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A44AD" w14:paraId="25FFC870" w14:textId="77777777" w:rsidTr="0010606C">
        <w:tc>
          <w:tcPr>
            <w:tcW w:w="5488" w:type="dxa"/>
          </w:tcPr>
          <w:p w14:paraId="36BEAFDE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  <w:r w:rsidRPr="006B628D">
              <w:t>:16R:ACCTINFO</w:t>
            </w:r>
          </w:p>
        </w:tc>
        <w:tc>
          <w:tcPr>
            <w:tcW w:w="4762" w:type="dxa"/>
          </w:tcPr>
          <w:p w14:paraId="4C6DA92C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A44AD" w14:paraId="6EAE1ECA" w14:textId="77777777" w:rsidTr="0010606C">
        <w:tc>
          <w:tcPr>
            <w:tcW w:w="5488" w:type="dxa"/>
          </w:tcPr>
          <w:p w14:paraId="60B94727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  <w:r w:rsidRPr="006B628D">
              <w:t>:97A::SAFE//ML1111111111</w:t>
            </w:r>
          </w:p>
        </w:tc>
        <w:tc>
          <w:tcPr>
            <w:tcW w:w="4762" w:type="dxa"/>
          </w:tcPr>
          <w:p w14:paraId="3EEB9489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A44AD" w14:paraId="306C3511" w14:textId="77777777" w:rsidTr="0010606C">
        <w:tc>
          <w:tcPr>
            <w:tcW w:w="5488" w:type="dxa"/>
          </w:tcPr>
          <w:p w14:paraId="28E00F1D" w14:textId="240DF2FB" w:rsidR="008A44AD" w:rsidRDefault="00BF57EE" w:rsidP="00BF57EE">
            <w:pPr>
              <w:numPr>
                <w:ilvl w:val="0"/>
                <w:numId w:val="1"/>
              </w:numPr>
              <w:ind w:left="-6" w:firstLine="6"/>
            </w:pPr>
            <w:r>
              <w:t>:94F::SAFE//CUST/</w:t>
            </w:r>
            <w:r w:rsidRPr="007655ED">
              <w:t>IRVTGB2XGPY</w:t>
            </w:r>
          </w:p>
        </w:tc>
        <w:tc>
          <w:tcPr>
            <w:tcW w:w="4762" w:type="dxa"/>
          </w:tcPr>
          <w:p w14:paraId="36B09C62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A44AD" w14:paraId="19AFFDCC" w14:textId="77777777" w:rsidTr="0010606C">
        <w:tc>
          <w:tcPr>
            <w:tcW w:w="5488" w:type="dxa"/>
          </w:tcPr>
          <w:p w14:paraId="423CA25F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  <w:r w:rsidRPr="006B628D">
              <w:t>:16S:ACCTINFO</w:t>
            </w:r>
          </w:p>
        </w:tc>
        <w:tc>
          <w:tcPr>
            <w:tcW w:w="4762" w:type="dxa"/>
          </w:tcPr>
          <w:p w14:paraId="2B2DDE25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A44AD" w14:paraId="3A1D4F82" w14:textId="77777777" w:rsidTr="0010606C">
        <w:tc>
          <w:tcPr>
            <w:tcW w:w="5488" w:type="dxa"/>
          </w:tcPr>
          <w:p w14:paraId="0FA8321C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  <w:r w:rsidRPr="006B628D">
              <w:t>:16S:USECU</w:t>
            </w:r>
          </w:p>
        </w:tc>
        <w:tc>
          <w:tcPr>
            <w:tcW w:w="4762" w:type="dxa"/>
          </w:tcPr>
          <w:p w14:paraId="42971C16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A44AD" w14:paraId="68FF8679" w14:textId="77777777" w:rsidTr="0010606C">
        <w:tc>
          <w:tcPr>
            <w:tcW w:w="5488" w:type="dxa"/>
          </w:tcPr>
          <w:p w14:paraId="11800E10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  <w:r w:rsidRPr="006B628D">
              <w:t>:16R:BENODET</w:t>
            </w:r>
          </w:p>
        </w:tc>
        <w:tc>
          <w:tcPr>
            <w:tcW w:w="4762" w:type="dxa"/>
          </w:tcPr>
          <w:p w14:paraId="78A83B80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A44AD" w14:paraId="71993B25" w14:textId="77777777" w:rsidTr="0010606C">
        <w:tc>
          <w:tcPr>
            <w:tcW w:w="5488" w:type="dxa"/>
          </w:tcPr>
          <w:p w14:paraId="2DD6BC3B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  <w:r w:rsidRPr="006B628D">
              <w:t>:95V::OWND//</w:t>
            </w:r>
          </w:p>
        </w:tc>
        <w:tc>
          <w:tcPr>
            <w:tcW w:w="4762" w:type="dxa"/>
          </w:tcPr>
          <w:p w14:paraId="21FFE8F8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A44AD" w14:paraId="38BB0197" w14:textId="77777777" w:rsidTr="0010606C">
        <w:tc>
          <w:tcPr>
            <w:tcW w:w="5488" w:type="dxa"/>
          </w:tcPr>
          <w:p w14:paraId="1E7EFE78" w14:textId="2A6CDF1F" w:rsidR="008A44AD" w:rsidRDefault="000A0691" w:rsidP="008A44AD">
            <w:pPr>
              <w:numPr>
                <w:ilvl w:val="0"/>
                <w:numId w:val="1"/>
              </w:numPr>
              <w:ind w:left="-6" w:firstLine="6"/>
            </w:pPr>
            <w:ins w:id="25" w:author="Draft 2" w:date="2016-02-15T11:06:00Z">
              <w:r>
                <w:rPr>
                  <w:lang w:val="en-US"/>
                </w:rPr>
                <w:t xml:space="preserve"> </w:t>
              </w:r>
            </w:ins>
            <w:r w:rsidR="008A44AD" w:rsidRPr="006B628D">
              <w:t>/NAME/'Ivanov Ivan Ivanovic</w:t>
            </w:r>
          </w:p>
        </w:tc>
        <w:tc>
          <w:tcPr>
            <w:tcW w:w="4762" w:type="dxa"/>
          </w:tcPr>
          <w:p w14:paraId="08F4F72C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A44AD" w:rsidRPr="00714D2B" w14:paraId="13C22EBA" w14:textId="77777777" w:rsidTr="0010606C">
        <w:tc>
          <w:tcPr>
            <w:tcW w:w="5488" w:type="dxa"/>
          </w:tcPr>
          <w:p w14:paraId="02E42E55" w14:textId="3F13576E" w:rsidR="00714D2B" w:rsidRDefault="000A0691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ins w:id="26" w:author="Draft 2" w:date="2016-02-15T11:06:00Z">
              <w:r>
                <w:rPr>
                  <w:lang w:val="en-US"/>
                </w:rPr>
                <w:t xml:space="preserve"> </w:t>
              </w:r>
            </w:ins>
            <w:r w:rsidR="008A44AD" w:rsidRPr="00CC4B42">
              <w:rPr>
                <w:lang w:val="en-US"/>
              </w:rPr>
              <w:t>/ADDR/'g. Orel, yl. Stroitel</w:t>
            </w:r>
          </w:p>
          <w:p w14:paraId="7938D6F1" w14:textId="06D21859" w:rsidR="008A44AD" w:rsidRPr="00AF4D92" w:rsidRDefault="008A44A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CC4B42">
              <w:rPr>
                <w:lang w:val="en-US"/>
              </w:rPr>
              <w:t>ei d, 5, kv. 789</w:t>
            </w:r>
          </w:p>
        </w:tc>
        <w:tc>
          <w:tcPr>
            <w:tcW w:w="4762" w:type="dxa"/>
          </w:tcPr>
          <w:p w14:paraId="149ADAA2" w14:textId="77777777" w:rsidR="008A44AD" w:rsidRPr="00AF4D92" w:rsidRDefault="008A44A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8A44AD" w14:paraId="4E5FBFBB" w14:textId="77777777" w:rsidTr="0010606C">
        <w:tc>
          <w:tcPr>
            <w:tcW w:w="5488" w:type="dxa"/>
          </w:tcPr>
          <w:p w14:paraId="1B87600D" w14:textId="5FD1348E" w:rsidR="008A44AD" w:rsidRDefault="000A0691" w:rsidP="008A44AD">
            <w:pPr>
              <w:numPr>
                <w:ilvl w:val="0"/>
                <w:numId w:val="1"/>
              </w:numPr>
              <w:ind w:left="-6" w:firstLine="6"/>
            </w:pPr>
            <w:ins w:id="27" w:author="Draft 2" w:date="2016-02-15T11:06:00Z">
              <w:r>
                <w:rPr>
                  <w:lang w:val="en-US"/>
                </w:rPr>
                <w:t xml:space="preserve"> </w:t>
              </w:r>
            </w:ins>
            <w:r w:rsidR="008A44AD" w:rsidRPr="006B628D">
              <w:t>/CTRY/RU</w:t>
            </w:r>
          </w:p>
        </w:tc>
        <w:tc>
          <w:tcPr>
            <w:tcW w:w="4762" w:type="dxa"/>
          </w:tcPr>
          <w:p w14:paraId="337C9B54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A44AD" w14:paraId="3809A164" w14:textId="77777777" w:rsidTr="0010606C">
        <w:tc>
          <w:tcPr>
            <w:tcW w:w="5488" w:type="dxa"/>
          </w:tcPr>
          <w:p w14:paraId="4A4B3715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  <w:r w:rsidRPr="006B628D">
              <w:t>:95S::ALTE//CCPT/RU/4444 444444</w:t>
            </w:r>
          </w:p>
        </w:tc>
        <w:tc>
          <w:tcPr>
            <w:tcW w:w="4762" w:type="dxa"/>
          </w:tcPr>
          <w:p w14:paraId="428D0BC7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A44AD" w:rsidRPr="008427F4" w14:paraId="745568E7" w14:textId="77777777" w:rsidTr="0010606C">
        <w:tc>
          <w:tcPr>
            <w:tcW w:w="5488" w:type="dxa"/>
          </w:tcPr>
          <w:p w14:paraId="648159D5" w14:textId="04DF5FFC" w:rsidR="008A44AD" w:rsidRPr="00AF4D92" w:rsidRDefault="008A44A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CC4B42">
              <w:rPr>
                <w:lang w:val="en-US"/>
              </w:rPr>
              <w:t>:95S::ALTE/</w:t>
            </w:r>
            <w:ins w:id="28" w:author="Draft 2" w:date="2016-02-02T13:23:00Z">
              <w:r w:rsidR="006C510E">
                <w:rPr>
                  <w:lang w:val="en-US"/>
                </w:rPr>
                <w:t>NSDR</w:t>
              </w:r>
            </w:ins>
            <w:r w:rsidRPr="00CC4B42">
              <w:rPr>
                <w:lang w:val="en-US"/>
              </w:rPr>
              <w:t>/ACCB/RU/</w:t>
            </w:r>
            <w:r w:rsidR="003B59B2">
              <w:rPr>
                <w:lang w:val="en-US"/>
              </w:rPr>
              <w:t>MX</w:t>
            </w:r>
            <w:r w:rsidRPr="00CC4B42">
              <w:rPr>
                <w:lang w:val="en-US"/>
              </w:rPr>
              <w:t>1</w:t>
            </w:r>
          </w:p>
        </w:tc>
        <w:tc>
          <w:tcPr>
            <w:tcW w:w="4762" w:type="dxa"/>
          </w:tcPr>
          <w:p w14:paraId="51603EC8" w14:textId="77777777" w:rsidR="008A44AD" w:rsidRPr="00AF4D92" w:rsidRDefault="008A44A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991784" w:rsidRPr="008427F4" w14:paraId="64CA9450" w14:textId="77777777" w:rsidTr="0010606C">
        <w:tc>
          <w:tcPr>
            <w:tcW w:w="5488" w:type="dxa"/>
          </w:tcPr>
          <w:p w14:paraId="053C59B3" w14:textId="5A093031" w:rsidR="00991784" w:rsidRPr="00CC4B42" w:rsidRDefault="00991784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461287">
              <w:rPr>
                <w:lang w:val="en-US"/>
              </w:rPr>
              <w:t>:95S::ALTE/NSDR/LEID/RU/98765432109876543210</w:t>
            </w:r>
          </w:p>
        </w:tc>
        <w:tc>
          <w:tcPr>
            <w:tcW w:w="4762" w:type="dxa"/>
          </w:tcPr>
          <w:p w14:paraId="7749C9AB" w14:textId="77777777" w:rsidR="00991784" w:rsidRPr="00AF4D92" w:rsidRDefault="00991784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8A44AD" w:rsidRPr="00C15C94" w14:paraId="7FF3AA5B" w14:textId="77777777" w:rsidTr="0010606C">
        <w:tc>
          <w:tcPr>
            <w:tcW w:w="5488" w:type="dxa"/>
          </w:tcPr>
          <w:p w14:paraId="0BA6557D" w14:textId="77777777" w:rsidR="008A44AD" w:rsidRPr="00AF4D92" w:rsidRDefault="008A44A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CC4B42">
              <w:rPr>
                <w:lang w:val="en-US"/>
              </w:rPr>
              <w:t>:95S::ALTE/NSDR/RHID/RU/1</w:t>
            </w:r>
          </w:p>
        </w:tc>
        <w:tc>
          <w:tcPr>
            <w:tcW w:w="4762" w:type="dxa"/>
          </w:tcPr>
          <w:p w14:paraId="072A61B9" w14:textId="7C8B33D3" w:rsidR="008A44AD" w:rsidRPr="00C15C94" w:rsidRDefault="002A48F2" w:rsidP="008A44AD">
            <w:pPr>
              <w:numPr>
                <w:ilvl w:val="0"/>
                <w:numId w:val="1"/>
              </w:numPr>
              <w:ind w:left="-6" w:firstLine="6"/>
            </w:pPr>
            <w:r>
              <w:t>Идентификатор</w:t>
            </w:r>
            <w:r w:rsidRPr="002A48F2">
              <w:t xml:space="preserve"> </w:t>
            </w:r>
            <w:r>
              <w:rPr>
                <w:lang w:val="en-US"/>
              </w:rPr>
              <w:t>RHID</w:t>
            </w:r>
            <w:r w:rsidRPr="002A48F2">
              <w:t xml:space="preserve"> </w:t>
            </w:r>
            <w:r>
              <w:t xml:space="preserve">, должен быть равен </w:t>
            </w:r>
            <w:r>
              <w:rPr>
                <w:lang w:val="en-US"/>
              </w:rPr>
              <w:t>RHID</w:t>
            </w:r>
            <w:r w:rsidRPr="002A48F2">
              <w:t xml:space="preserve"> </w:t>
            </w:r>
            <w:r>
              <w:t xml:space="preserve">в предыдущем МТ565 для владельца указанного в блоке </w:t>
            </w:r>
            <w:r>
              <w:rPr>
                <w:lang w:val="en-US"/>
              </w:rPr>
              <w:t>BENODET</w:t>
            </w:r>
          </w:p>
        </w:tc>
      </w:tr>
      <w:tr w:rsidR="008A44AD" w14:paraId="5F6EF5B6" w14:textId="77777777" w:rsidTr="0010606C">
        <w:tc>
          <w:tcPr>
            <w:tcW w:w="5488" w:type="dxa"/>
          </w:tcPr>
          <w:p w14:paraId="41DB4F15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  <w:r w:rsidRPr="006B628D">
              <w:t>:36B::OWND//UNIT/500,</w:t>
            </w:r>
          </w:p>
        </w:tc>
        <w:tc>
          <w:tcPr>
            <w:tcW w:w="4762" w:type="dxa"/>
          </w:tcPr>
          <w:p w14:paraId="1575B35F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A44AD" w14:paraId="1AC36319" w14:textId="77777777" w:rsidTr="0010606C">
        <w:tc>
          <w:tcPr>
            <w:tcW w:w="5488" w:type="dxa"/>
          </w:tcPr>
          <w:p w14:paraId="3ED53BC8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  <w:r w:rsidRPr="006B628D">
              <w:t>:16S:BENODET</w:t>
            </w:r>
          </w:p>
        </w:tc>
        <w:tc>
          <w:tcPr>
            <w:tcW w:w="4762" w:type="dxa"/>
          </w:tcPr>
          <w:p w14:paraId="15633A61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A44AD" w:rsidRPr="00AF4D92" w14:paraId="6766F453" w14:textId="77777777" w:rsidTr="0010606C">
        <w:tc>
          <w:tcPr>
            <w:tcW w:w="5488" w:type="dxa"/>
          </w:tcPr>
          <w:p w14:paraId="54BD70FA" w14:textId="77777777" w:rsidR="008A44AD" w:rsidRPr="00AF4D92" w:rsidRDefault="008A44A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6B628D">
              <w:t>:16R:CAINST</w:t>
            </w:r>
          </w:p>
        </w:tc>
        <w:tc>
          <w:tcPr>
            <w:tcW w:w="4762" w:type="dxa"/>
          </w:tcPr>
          <w:p w14:paraId="02A3F7D2" w14:textId="77777777" w:rsidR="008A44AD" w:rsidRPr="00AF4D92" w:rsidRDefault="008A44A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8A44AD" w:rsidRPr="00AF4D92" w14:paraId="7B6C0A7F" w14:textId="77777777" w:rsidTr="0010606C">
        <w:tc>
          <w:tcPr>
            <w:tcW w:w="5488" w:type="dxa"/>
          </w:tcPr>
          <w:p w14:paraId="73B80777" w14:textId="77777777" w:rsidR="008A44AD" w:rsidRPr="00AF4D92" w:rsidRDefault="008A44A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6B628D">
              <w:t>:13A::CAON//UNS</w:t>
            </w:r>
          </w:p>
        </w:tc>
        <w:tc>
          <w:tcPr>
            <w:tcW w:w="4762" w:type="dxa"/>
          </w:tcPr>
          <w:p w14:paraId="760365F9" w14:textId="77777777" w:rsidR="008A44AD" w:rsidRPr="00AF4D92" w:rsidRDefault="008A44A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8A44AD" w14:paraId="5E568DA9" w14:textId="77777777" w:rsidTr="0010606C">
        <w:tc>
          <w:tcPr>
            <w:tcW w:w="5488" w:type="dxa"/>
          </w:tcPr>
          <w:p w14:paraId="7ADBB2E1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  <w:r w:rsidRPr="006B628D">
              <w:t>:22F::CAOP//SPLI</w:t>
            </w:r>
          </w:p>
        </w:tc>
        <w:tc>
          <w:tcPr>
            <w:tcW w:w="4762" w:type="dxa"/>
          </w:tcPr>
          <w:p w14:paraId="596A4E9C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A44AD" w14:paraId="11697E75" w14:textId="77777777" w:rsidTr="0010606C">
        <w:tc>
          <w:tcPr>
            <w:tcW w:w="5488" w:type="dxa"/>
          </w:tcPr>
          <w:p w14:paraId="3985882D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  <w:r w:rsidRPr="006B628D">
              <w:t>:36B::QINS//UNIT/500,</w:t>
            </w:r>
          </w:p>
        </w:tc>
        <w:tc>
          <w:tcPr>
            <w:tcW w:w="4762" w:type="dxa"/>
          </w:tcPr>
          <w:p w14:paraId="52C602E2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A44AD" w:rsidRPr="008427F4" w14:paraId="6AAC0F2B" w14:textId="77777777" w:rsidTr="0010606C">
        <w:tc>
          <w:tcPr>
            <w:tcW w:w="5488" w:type="dxa"/>
          </w:tcPr>
          <w:p w14:paraId="172506A1" w14:textId="77777777" w:rsidR="008A44AD" w:rsidRPr="00AF4D92" w:rsidRDefault="008A44A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CC4B42">
              <w:rPr>
                <w:lang w:val="en-US"/>
              </w:rPr>
              <w:t>:70E::INST//ISLB/1.1/TYPE/ORDN/RSLT/CONY/QVTG/500</w:t>
            </w:r>
          </w:p>
        </w:tc>
        <w:tc>
          <w:tcPr>
            <w:tcW w:w="4762" w:type="dxa"/>
          </w:tcPr>
          <w:p w14:paraId="027C03D7" w14:textId="77777777" w:rsidR="008A44AD" w:rsidRPr="00AF4D92" w:rsidRDefault="008A44A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8A44AD" w:rsidRPr="008427F4" w14:paraId="17E3CAE0" w14:textId="77777777" w:rsidTr="0010606C">
        <w:tc>
          <w:tcPr>
            <w:tcW w:w="5488" w:type="dxa"/>
          </w:tcPr>
          <w:p w14:paraId="65CECA13" w14:textId="77777777" w:rsidR="008A44AD" w:rsidRPr="00AF4D92" w:rsidRDefault="008A44A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CC4B42">
              <w:rPr>
                <w:lang w:val="en-US"/>
              </w:rPr>
              <w:t>:70E::INST//ISLB/2.1/TYPE/ORDN/RSLT/CONN/Q</w:t>
            </w:r>
            <w:r w:rsidRPr="00CC4B42">
              <w:rPr>
                <w:lang w:val="en-US"/>
              </w:rPr>
              <w:lastRenderedPageBreak/>
              <w:t>VTG/500</w:t>
            </w:r>
          </w:p>
        </w:tc>
        <w:tc>
          <w:tcPr>
            <w:tcW w:w="4762" w:type="dxa"/>
          </w:tcPr>
          <w:p w14:paraId="492B297F" w14:textId="77777777" w:rsidR="008A44AD" w:rsidRPr="00AF4D92" w:rsidRDefault="008A44A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8A44AD" w:rsidRPr="008427F4" w14:paraId="24A1B907" w14:textId="77777777" w:rsidTr="0010606C">
        <w:tc>
          <w:tcPr>
            <w:tcW w:w="5488" w:type="dxa"/>
          </w:tcPr>
          <w:p w14:paraId="18EAAFC5" w14:textId="77777777" w:rsidR="008A44AD" w:rsidRPr="00AF4D92" w:rsidRDefault="008A44A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CC4B42">
              <w:rPr>
                <w:lang w:val="en-US"/>
              </w:rPr>
              <w:lastRenderedPageBreak/>
              <w:t>:70E::INST//ISLB/3.1/TYPE/ORDN/RSLT/ABST/QVTG/500</w:t>
            </w:r>
          </w:p>
        </w:tc>
        <w:tc>
          <w:tcPr>
            <w:tcW w:w="4762" w:type="dxa"/>
          </w:tcPr>
          <w:p w14:paraId="7E65DB79" w14:textId="77777777" w:rsidR="008A44AD" w:rsidRPr="00AF4D92" w:rsidRDefault="008A44A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8A44AD" w:rsidRPr="00AF4D92" w14:paraId="2AD59ED8" w14:textId="77777777" w:rsidTr="0010606C">
        <w:tc>
          <w:tcPr>
            <w:tcW w:w="5488" w:type="dxa"/>
          </w:tcPr>
          <w:p w14:paraId="6B4415FC" w14:textId="77777777" w:rsidR="008A44AD" w:rsidRPr="00AF4D92" w:rsidRDefault="008A44A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6B628D">
              <w:t>:16S:CAINST</w:t>
            </w:r>
          </w:p>
        </w:tc>
        <w:tc>
          <w:tcPr>
            <w:tcW w:w="4762" w:type="dxa"/>
          </w:tcPr>
          <w:p w14:paraId="2E0C5996" w14:textId="77777777" w:rsidR="008A44AD" w:rsidRPr="00AF4D92" w:rsidRDefault="008A44A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</w:tbl>
    <w:p w14:paraId="5B8FD441" w14:textId="77777777" w:rsidR="008A44AD" w:rsidRDefault="008A44AD" w:rsidP="008A44AD">
      <w:pPr>
        <w:numPr>
          <w:ilvl w:val="0"/>
          <w:numId w:val="0"/>
        </w:numPr>
        <w:ind w:left="432" w:hanging="432"/>
        <w:rPr>
          <w:ins w:id="29" w:author="Draft 3" w:date="2016-03-09T09:52:00Z"/>
          <w:lang w:val="en-US"/>
        </w:rPr>
      </w:pPr>
    </w:p>
    <w:p w14:paraId="19E578A9" w14:textId="75E725EE" w:rsidR="008427F4" w:rsidRDefault="008427F4" w:rsidP="008427F4">
      <w:pPr>
        <w:pStyle w:val="1"/>
        <w:rPr>
          <w:ins w:id="30" w:author="Draft 3" w:date="2016-03-09T09:56:00Z"/>
        </w:rPr>
      </w:pPr>
      <w:bookmarkStart w:id="31" w:name="_Toc445282171"/>
      <w:bookmarkStart w:id="32" w:name="_GoBack"/>
      <w:ins w:id="33" w:author="Draft 3" w:date="2016-03-09T09:52:00Z">
        <w:r>
          <w:t xml:space="preserve">О </w:t>
        </w:r>
      </w:ins>
      <w:ins w:id="34" w:author="Draft 3" w:date="2016-03-09T09:55:00Z">
        <w:r w:rsidR="007B326A">
          <w:t>волеизъявлении</w:t>
        </w:r>
      </w:ins>
      <w:ins w:id="35" w:author="Draft 3" w:date="2016-03-09T09:54:00Z">
        <w:r w:rsidR="007B326A">
          <w:t xml:space="preserve"> лица </w:t>
        </w:r>
      </w:ins>
      <w:ins w:id="36" w:author="Draft 3" w:date="2016-03-09T09:55:00Z">
        <w:r w:rsidR="007B326A">
          <w:t>–</w:t>
        </w:r>
      </w:ins>
      <w:ins w:id="37" w:author="Draft 3" w:date="2016-03-09T09:54:00Z">
        <w:r w:rsidR="007B326A">
          <w:t xml:space="preserve"> Владельца </w:t>
        </w:r>
      </w:ins>
      <w:ins w:id="38" w:author="Draft 3" w:date="2016-03-09T09:55:00Z">
        <w:r w:rsidR="007B326A">
          <w:t>счета в НРД или номинального держателя.</w:t>
        </w:r>
      </w:ins>
      <w:bookmarkEnd w:id="31"/>
    </w:p>
    <w:p w14:paraId="596E3D69" w14:textId="77777777" w:rsidR="007B326A" w:rsidRDefault="007B326A" w:rsidP="007B326A">
      <w:pPr>
        <w:ind w:left="0" w:firstLine="567"/>
        <w:rPr>
          <w:ins w:id="39" w:author="Draft 3" w:date="2016-03-09T09:56:00Z"/>
        </w:rPr>
      </w:pPr>
      <w:ins w:id="40" w:author="Draft 3" w:date="2016-03-09T09:56:00Z">
        <w:r>
          <w:t>Легенда:</w:t>
        </w:r>
      </w:ins>
    </w:p>
    <w:p w14:paraId="7536C62C" w14:textId="77777777" w:rsidR="007B326A" w:rsidRDefault="007B326A" w:rsidP="007B326A">
      <w:pPr>
        <w:ind w:left="0" w:firstLine="567"/>
        <w:rPr>
          <w:ins w:id="41" w:author="Draft 3" w:date="2016-03-09T09:56:00Z"/>
        </w:rPr>
      </w:pPr>
      <w:ins w:id="42" w:author="Draft 3" w:date="2016-03-09T09:56:00Z">
        <w:r>
          <w:t>Владелец счета в НРД или доверительный управляющий высылает инструкцию ::SEME//02 о волеизъявлении лица.</w:t>
        </w:r>
      </w:ins>
    </w:p>
    <w:p w14:paraId="02E29B61" w14:textId="6C773364" w:rsidR="007B326A" w:rsidRPr="007B326A" w:rsidRDefault="007B52F7" w:rsidP="007B326A">
      <w:pPr>
        <w:ind w:left="0" w:firstLine="567"/>
        <w:rPr>
          <w:ins w:id="43" w:author="Draft 3" w:date="2016-03-09T09:55:00Z"/>
        </w:rPr>
      </w:pPr>
      <w:r>
        <w:t xml:space="preserve">Примечание: </w:t>
      </w:r>
      <w:ins w:id="44" w:author="Draft 3" w:date="2016-03-09T09:56:00Z">
        <w:r w:rsidR="007B326A">
          <w:t>Сообщения МТ565 поступающие от Владельца счета в НРД и</w:t>
        </w:r>
        <w:r w:rsidR="007B326A">
          <w:t>ли Доверительного управляющего,</w:t>
        </w:r>
      </w:ins>
      <w:ins w:id="45" w:author="Draft 3" w:date="2016-03-09T09:57:00Z">
        <w:r w:rsidR="007B326A">
          <w:t xml:space="preserve"> </w:t>
        </w:r>
      </w:ins>
      <w:ins w:id="46" w:author="Draft 3" w:date="2016-03-09T09:56:00Z">
        <w:r w:rsidR="007B326A">
          <w:t>заполняются стандартным об</w:t>
        </w:r>
        <w:r w:rsidR="007B326A">
          <w:t>разом, за исключением того, что</w:t>
        </w:r>
      </w:ins>
      <w:ins w:id="47" w:author="Draft 3" w:date="2016-03-09T09:57:00Z">
        <w:r w:rsidR="007B326A">
          <w:t xml:space="preserve"> </w:t>
        </w:r>
      </w:ins>
      <w:ins w:id="48" w:author="Draft 3" w:date="2016-03-09T09:56:00Z">
        <w:r w:rsidR="007B326A">
          <w:t>блок BENODET и поле :94а::SAFE – не заполняются.</w:t>
        </w:r>
      </w:ins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7B326A" w14:paraId="61F83698" w14:textId="77777777" w:rsidTr="00A6077E">
        <w:trPr>
          <w:ins w:id="49" w:author="Draft 3" w:date="2016-03-09T09:56:00Z"/>
        </w:trPr>
        <w:tc>
          <w:tcPr>
            <w:tcW w:w="5488" w:type="dxa"/>
            <w:shd w:val="clear" w:color="auto" w:fill="F2F2F2" w:themeFill="background1" w:themeFillShade="F2"/>
          </w:tcPr>
          <w:bookmarkEnd w:id="32"/>
          <w:p w14:paraId="3C461AB5" w14:textId="77777777" w:rsidR="007B326A" w:rsidRPr="00445088" w:rsidRDefault="007B326A" w:rsidP="00A6077E">
            <w:pPr>
              <w:pStyle w:val="a3"/>
              <w:rPr>
                <w:ins w:id="50" w:author="Draft 3" w:date="2016-03-09T09:56:00Z"/>
              </w:rPr>
            </w:pPr>
            <w:ins w:id="51" w:author="Draft 3" w:date="2016-03-09T09:56:00Z">
              <w:r>
                <w:t>Пример сообщения</w:t>
              </w:r>
            </w:ins>
          </w:p>
        </w:tc>
        <w:tc>
          <w:tcPr>
            <w:tcW w:w="4762" w:type="dxa"/>
            <w:shd w:val="clear" w:color="auto" w:fill="F2F2F2" w:themeFill="background1" w:themeFillShade="F2"/>
          </w:tcPr>
          <w:p w14:paraId="687B6C57" w14:textId="77777777" w:rsidR="007B326A" w:rsidRDefault="007B326A" w:rsidP="00A6077E">
            <w:pPr>
              <w:pStyle w:val="a3"/>
              <w:rPr>
                <w:ins w:id="52" w:author="Draft 3" w:date="2016-03-09T09:56:00Z"/>
              </w:rPr>
            </w:pPr>
            <w:ins w:id="53" w:author="Draft 3" w:date="2016-03-09T09:56:00Z">
              <w:r>
                <w:t>Комментарии</w:t>
              </w:r>
            </w:ins>
          </w:p>
        </w:tc>
      </w:tr>
      <w:tr w:rsidR="007B326A" w14:paraId="56A9B77B" w14:textId="77777777" w:rsidTr="00A6077E">
        <w:trPr>
          <w:ins w:id="54" w:author="Draft 3" w:date="2016-03-09T09:56:00Z"/>
        </w:trPr>
        <w:tc>
          <w:tcPr>
            <w:tcW w:w="5488" w:type="dxa"/>
          </w:tcPr>
          <w:p w14:paraId="0A536221" w14:textId="77777777" w:rsidR="007B326A" w:rsidRPr="00445088" w:rsidRDefault="007B326A" w:rsidP="00A6077E">
            <w:pPr>
              <w:numPr>
                <w:ilvl w:val="0"/>
                <w:numId w:val="1"/>
              </w:numPr>
              <w:ind w:left="-6" w:firstLine="6"/>
              <w:rPr>
                <w:ins w:id="55" w:author="Draft 3" w:date="2016-03-09T09:56:00Z"/>
              </w:rPr>
            </w:pPr>
            <w:ins w:id="56" w:author="Draft 3" w:date="2016-03-09T09:56:00Z">
              <w:r w:rsidRPr="006B628D">
                <w:t>:16R:GENL</w:t>
              </w:r>
            </w:ins>
          </w:p>
        </w:tc>
        <w:tc>
          <w:tcPr>
            <w:tcW w:w="4762" w:type="dxa"/>
          </w:tcPr>
          <w:p w14:paraId="3BE83799" w14:textId="77777777" w:rsidR="007B326A" w:rsidRDefault="007B326A" w:rsidP="00A6077E">
            <w:pPr>
              <w:numPr>
                <w:ilvl w:val="0"/>
                <w:numId w:val="1"/>
              </w:numPr>
              <w:ind w:left="-6" w:firstLine="6"/>
              <w:rPr>
                <w:ins w:id="57" w:author="Draft 3" w:date="2016-03-09T09:56:00Z"/>
              </w:rPr>
            </w:pPr>
          </w:p>
        </w:tc>
      </w:tr>
      <w:tr w:rsidR="007B326A" w14:paraId="14E0AA1C" w14:textId="77777777" w:rsidTr="00A6077E">
        <w:trPr>
          <w:ins w:id="58" w:author="Draft 3" w:date="2016-03-09T09:56:00Z"/>
        </w:trPr>
        <w:tc>
          <w:tcPr>
            <w:tcW w:w="5488" w:type="dxa"/>
          </w:tcPr>
          <w:p w14:paraId="47F0CDCA" w14:textId="77777777" w:rsidR="007B326A" w:rsidRPr="00445088" w:rsidRDefault="007B326A" w:rsidP="00A6077E">
            <w:pPr>
              <w:numPr>
                <w:ilvl w:val="0"/>
                <w:numId w:val="1"/>
              </w:numPr>
              <w:ind w:left="-6" w:firstLine="6"/>
              <w:rPr>
                <w:ins w:id="59" w:author="Draft 3" w:date="2016-03-09T09:56:00Z"/>
              </w:rPr>
            </w:pPr>
            <w:ins w:id="60" w:author="Draft 3" w:date="2016-03-09T09:56:00Z">
              <w:r w:rsidRPr="006B628D">
                <w:t>:20C::CORP//000100</w:t>
              </w:r>
            </w:ins>
          </w:p>
        </w:tc>
        <w:tc>
          <w:tcPr>
            <w:tcW w:w="4762" w:type="dxa"/>
          </w:tcPr>
          <w:p w14:paraId="7C138BA1" w14:textId="77777777" w:rsidR="007B326A" w:rsidRDefault="007B326A" w:rsidP="00A6077E">
            <w:pPr>
              <w:numPr>
                <w:ilvl w:val="0"/>
                <w:numId w:val="1"/>
              </w:numPr>
              <w:ind w:left="-6" w:firstLine="6"/>
              <w:rPr>
                <w:ins w:id="61" w:author="Draft 3" w:date="2016-03-09T09:56:00Z"/>
              </w:rPr>
            </w:pPr>
          </w:p>
        </w:tc>
      </w:tr>
      <w:tr w:rsidR="007B326A" w14:paraId="70A52E3D" w14:textId="77777777" w:rsidTr="00A6077E">
        <w:trPr>
          <w:ins w:id="62" w:author="Draft 3" w:date="2016-03-09T09:56:00Z"/>
        </w:trPr>
        <w:tc>
          <w:tcPr>
            <w:tcW w:w="5488" w:type="dxa"/>
          </w:tcPr>
          <w:p w14:paraId="09EAA900" w14:textId="77777777" w:rsidR="007B326A" w:rsidRPr="00445088" w:rsidRDefault="007B326A" w:rsidP="00A6077E">
            <w:pPr>
              <w:numPr>
                <w:ilvl w:val="0"/>
                <w:numId w:val="1"/>
              </w:numPr>
              <w:ind w:left="-6" w:firstLine="6"/>
              <w:rPr>
                <w:ins w:id="63" w:author="Draft 3" w:date="2016-03-09T09:56:00Z"/>
              </w:rPr>
            </w:pPr>
            <w:ins w:id="64" w:author="Draft 3" w:date="2016-03-09T09:56:00Z">
              <w:r w:rsidRPr="006B628D">
                <w:t>:20C::SEME//02</w:t>
              </w:r>
            </w:ins>
          </w:p>
        </w:tc>
        <w:tc>
          <w:tcPr>
            <w:tcW w:w="4762" w:type="dxa"/>
          </w:tcPr>
          <w:p w14:paraId="0A621AA7" w14:textId="77777777" w:rsidR="007B326A" w:rsidRDefault="007B326A" w:rsidP="00A6077E">
            <w:pPr>
              <w:numPr>
                <w:ilvl w:val="0"/>
                <w:numId w:val="1"/>
              </w:numPr>
              <w:ind w:left="-6" w:firstLine="6"/>
              <w:rPr>
                <w:ins w:id="65" w:author="Draft 3" w:date="2016-03-09T09:56:00Z"/>
              </w:rPr>
            </w:pPr>
          </w:p>
        </w:tc>
      </w:tr>
      <w:tr w:rsidR="007B326A" w14:paraId="0EBBC601" w14:textId="77777777" w:rsidTr="00A6077E">
        <w:trPr>
          <w:ins w:id="66" w:author="Draft 3" w:date="2016-03-09T09:56:00Z"/>
        </w:trPr>
        <w:tc>
          <w:tcPr>
            <w:tcW w:w="5488" w:type="dxa"/>
          </w:tcPr>
          <w:p w14:paraId="0BEBD57F" w14:textId="77777777" w:rsidR="007B326A" w:rsidRDefault="007B326A" w:rsidP="00A6077E">
            <w:pPr>
              <w:numPr>
                <w:ilvl w:val="0"/>
                <w:numId w:val="1"/>
              </w:numPr>
              <w:ind w:left="-6" w:firstLine="6"/>
              <w:rPr>
                <w:ins w:id="67" w:author="Draft 3" w:date="2016-03-09T09:56:00Z"/>
              </w:rPr>
            </w:pPr>
            <w:ins w:id="68" w:author="Draft 3" w:date="2016-03-09T09:56:00Z">
              <w:r w:rsidRPr="006B628D">
                <w:t>:23G:NEWM</w:t>
              </w:r>
            </w:ins>
          </w:p>
        </w:tc>
        <w:tc>
          <w:tcPr>
            <w:tcW w:w="4762" w:type="dxa"/>
          </w:tcPr>
          <w:p w14:paraId="716A1BDC" w14:textId="77777777" w:rsidR="007B326A" w:rsidRDefault="007B326A" w:rsidP="00A6077E">
            <w:pPr>
              <w:numPr>
                <w:ilvl w:val="0"/>
                <w:numId w:val="1"/>
              </w:numPr>
              <w:ind w:left="-6" w:firstLine="6"/>
              <w:rPr>
                <w:ins w:id="69" w:author="Draft 3" w:date="2016-03-09T09:56:00Z"/>
              </w:rPr>
            </w:pPr>
          </w:p>
        </w:tc>
      </w:tr>
      <w:tr w:rsidR="007B326A" w14:paraId="41506C2F" w14:textId="77777777" w:rsidTr="00A6077E">
        <w:trPr>
          <w:ins w:id="70" w:author="Draft 3" w:date="2016-03-09T09:56:00Z"/>
        </w:trPr>
        <w:tc>
          <w:tcPr>
            <w:tcW w:w="5488" w:type="dxa"/>
          </w:tcPr>
          <w:p w14:paraId="54A7CA3C" w14:textId="77777777" w:rsidR="007B326A" w:rsidRDefault="007B326A" w:rsidP="00A6077E">
            <w:pPr>
              <w:numPr>
                <w:ilvl w:val="0"/>
                <w:numId w:val="1"/>
              </w:numPr>
              <w:ind w:left="-6" w:firstLine="6"/>
              <w:rPr>
                <w:ins w:id="71" w:author="Draft 3" w:date="2016-03-09T09:56:00Z"/>
              </w:rPr>
            </w:pPr>
            <w:ins w:id="72" w:author="Draft 3" w:date="2016-03-09T09:56:00Z">
              <w:r w:rsidRPr="006B628D">
                <w:t>:22F::CAEV//BMET</w:t>
              </w:r>
            </w:ins>
          </w:p>
        </w:tc>
        <w:tc>
          <w:tcPr>
            <w:tcW w:w="4762" w:type="dxa"/>
          </w:tcPr>
          <w:p w14:paraId="440650A4" w14:textId="77777777" w:rsidR="007B326A" w:rsidRDefault="007B326A" w:rsidP="00A6077E">
            <w:pPr>
              <w:numPr>
                <w:ilvl w:val="0"/>
                <w:numId w:val="1"/>
              </w:numPr>
              <w:ind w:left="-6" w:firstLine="6"/>
              <w:rPr>
                <w:ins w:id="73" w:author="Draft 3" w:date="2016-03-09T09:56:00Z"/>
              </w:rPr>
            </w:pPr>
          </w:p>
        </w:tc>
      </w:tr>
      <w:tr w:rsidR="007B326A" w14:paraId="6B5C380D" w14:textId="77777777" w:rsidTr="00A6077E">
        <w:trPr>
          <w:ins w:id="74" w:author="Draft 3" w:date="2016-03-09T09:56:00Z"/>
        </w:trPr>
        <w:tc>
          <w:tcPr>
            <w:tcW w:w="5488" w:type="dxa"/>
          </w:tcPr>
          <w:p w14:paraId="4553214A" w14:textId="77777777" w:rsidR="007B326A" w:rsidRDefault="007B326A" w:rsidP="00A6077E">
            <w:pPr>
              <w:numPr>
                <w:ilvl w:val="0"/>
                <w:numId w:val="1"/>
              </w:numPr>
              <w:ind w:left="-6" w:firstLine="6"/>
              <w:rPr>
                <w:ins w:id="75" w:author="Draft 3" w:date="2016-03-09T09:56:00Z"/>
              </w:rPr>
            </w:pPr>
            <w:ins w:id="76" w:author="Draft 3" w:date="2016-03-09T09:56:00Z">
              <w:r w:rsidRPr="006B628D">
                <w:t>:98C::PREP//20160703140000</w:t>
              </w:r>
            </w:ins>
          </w:p>
        </w:tc>
        <w:tc>
          <w:tcPr>
            <w:tcW w:w="4762" w:type="dxa"/>
          </w:tcPr>
          <w:p w14:paraId="2130E209" w14:textId="77777777" w:rsidR="007B326A" w:rsidRDefault="007B326A" w:rsidP="00A6077E">
            <w:pPr>
              <w:numPr>
                <w:ilvl w:val="0"/>
                <w:numId w:val="1"/>
              </w:numPr>
              <w:ind w:left="-6" w:firstLine="6"/>
              <w:rPr>
                <w:ins w:id="77" w:author="Draft 3" w:date="2016-03-09T09:56:00Z"/>
              </w:rPr>
            </w:pPr>
          </w:p>
        </w:tc>
      </w:tr>
      <w:tr w:rsidR="007B326A" w14:paraId="0CA378E0" w14:textId="77777777" w:rsidTr="00A6077E">
        <w:trPr>
          <w:ins w:id="78" w:author="Draft 3" w:date="2016-03-09T09:56:00Z"/>
        </w:trPr>
        <w:tc>
          <w:tcPr>
            <w:tcW w:w="5488" w:type="dxa"/>
          </w:tcPr>
          <w:p w14:paraId="18506EBA" w14:textId="77777777" w:rsidR="007B326A" w:rsidRDefault="007B326A" w:rsidP="00A6077E">
            <w:pPr>
              <w:numPr>
                <w:ilvl w:val="0"/>
                <w:numId w:val="1"/>
              </w:numPr>
              <w:ind w:left="-6" w:firstLine="6"/>
              <w:rPr>
                <w:ins w:id="79" w:author="Draft 3" w:date="2016-03-09T09:56:00Z"/>
              </w:rPr>
            </w:pPr>
            <w:ins w:id="80" w:author="Draft 3" w:date="2016-03-09T09:56:00Z">
              <w:r w:rsidRPr="006B628D">
                <w:t>:16S:GENL</w:t>
              </w:r>
            </w:ins>
          </w:p>
        </w:tc>
        <w:tc>
          <w:tcPr>
            <w:tcW w:w="4762" w:type="dxa"/>
          </w:tcPr>
          <w:p w14:paraId="60B4A179" w14:textId="77777777" w:rsidR="007B326A" w:rsidRDefault="007B326A" w:rsidP="00A6077E">
            <w:pPr>
              <w:numPr>
                <w:ilvl w:val="0"/>
                <w:numId w:val="1"/>
              </w:numPr>
              <w:ind w:left="-6" w:firstLine="6"/>
              <w:rPr>
                <w:ins w:id="81" w:author="Draft 3" w:date="2016-03-09T09:56:00Z"/>
              </w:rPr>
            </w:pPr>
          </w:p>
        </w:tc>
      </w:tr>
      <w:tr w:rsidR="007B326A" w14:paraId="6F2E47C9" w14:textId="77777777" w:rsidTr="00A6077E">
        <w:trPr>
          <w:ins w:id="82" w:author="Draft 3" w:date="2016-03-09T09:56:00Z"/>
        </w:trPr>
        <w:tc>
          <w:tcPr>
            <w:tcW w:w="5488" w:type="dxa"/>
          </w:tcPr>
          <w:p w14:paraId="7660DBA6" w14:textId="77777777" w:rsidR="007B326A" w:rsidRDefault="007B326A" w:rsidP="00A6077E">
            <w:pPr>
              <w:numPr>
                <w:ilvl w:val="0"/>
                <w:numId w:val="1"/>
              </w:numPr>
              <w:ind w:left="-6" w:firstLine="6"/>
              <w:rPr>
                <w:ins w:id="83" w:author="Draft 3" w:date="2016-03-09T09:56:00Z"/>
              </w:rPr>
            </w:pPr>
            <w:ins w:id="84" w:author="Draft 3" w:date="2016-03-09T09:56:00Z">
              <w:r w:rsidRPr="006B628D">
                <w:t>:16R:USECU</w:t>
              </w:r>
            </w:ins>
          </w:p>
        </w:tc>
        <w:tc>
          <w:tcPr>
            <w:tcW w:w="4762" w:type="dxa"/>
          </w:tcPr>
          <w:p w14:paraId="7CD76AEF" w14:textId="77777777" w:rsidR="007B326A" w:rsidRDefault="007B326A" w:rsidP="00A6077E">
            <w:pPr>
              <w:numPr>
                <w:ilvl w:val="0"/>
                <w:numId w:val="1"/>
              </w:numPr>
              <w:ind w:left="-6" w:firstLine="6"/>
              <w:rPr>
                <w:ins w:id="85" w:author="Draft 3" w:date="2016-03-09T09:56:00Z"/>
              </w:rPr>
            </w:pPr>
          </w:p>
        </w:tc>
      </w:tr>
      <w:tr w:rsidR="007B326A" w14:paraId="75499E15" w14:textId="77777777" w:rsidTr="00A6077E">
        <w:trPr>
          <w:ins w:id="86" w:author="Draft 3" w:date="2016-03-09T09:56:00Z"/>
        </w:trPr>
        <w:tc>
          <w:tcPr>
            <w:tcW w:w="5488" w:type="dxa"/>
          </w:tcPr>
          <w:p w14:paraId="5D84D8B0" w14:textId="77777777" w:rsidR="007B326A" w:rsidRDefault="007B326A" w:rsidP="00A6077E">
            <w:pPr>
              <w:numPr>
                <w:ilvl w:val="0"/>
                <w:numId w:val="1"/>
              </w:numPr>
              <w:ind w:left="-6" w:firstLine="6"/>
              <w:rPr>
                <w:ins w:id="87" w:author="Draft 3" w:date="2016-03-09T09:56:00Z"/>
              </w:rPr>
            </w:pPr>
            <w:ins w:id="88" w:author="Draft 3" w:date="2016-03-09T09:56:00Z">
              <w:r w:rsidRPr="006B628D">
                <w:t>:35B:ISIN RU1111111111</w:t>
              </w:r>
            </w:ins>
          </w:p>
        </w:tc>
        <w:tc>
          <w:tcPr>
            <w:tcW w:w="4762" w:type="dxa"/>
          </w:tcPr>
          <w:p w14:paraId="4C79BCB7" w14:textId="77777777" w:rsidR="007B326A" w:rsidRDefault="007B326A" w:rsidP="00A6077E">
            <w:pPr>
              <w:numPr>
                <w:ilvl w:val="0"/>
                <w:numId w:val="1"/>
              </w:numPr>
              <w:ind w:left="-6" w:firstLine="6"/>
              <w:rPr>
                <w:ins w:id="89" w:author="Draft 3" w:date="2016-03-09T09:56:00Z"/>
              </w:rPr>
            </w:pPr>
          </w:p>
        </w:tc>
      </w:tr>
      <w:tr w:rsidR="007B326A" w14:paraId="125336E9" w14:textId="77777777" w:rsidTr="00A6077E">
        <w:trPr>
          <w:ins w:id="90" w:author="Draft 3" w:date="2016-03-09T09:56:00Z"/>
        </w:trPr>
        <w:tc>
          <w:tcPr>
            <w:tcW w:w="5488" w:type="dxa"/>
          </w:tcPr>
          <w:p w14:paraId="24427129" w14:textId="77777777" w:rsidR="007B326A" w:rsidRDefault="007B326A" w:rsidP="00A6077E">
            <w:pPr>
              <w:numPr>
                <w:ilvl w:val="0"/>
                <w:numId w:val="1"/>
              </w:numPr>
              <w:ind w:left="-6" w:firstLine="6"/>
              <w:rPr>
                <w:ins w:id="91" w:author="Draft 3" w:date="2016-03-09T09:56:00Z"/>
              </w:rPr>
            </w:pPr>
            <w:ins w:id="92" w:author="Draft 3" w:date="2016-03-09T09:56:00Z">
              <w:r>
                <w:t>/</w:t>
              </w:r>
              <w:r>
                <w:rPr>
                  <w:lang w:val="en-US"/>
                </w:rPr>
                <w:t>XX</w:t>
              </w:r>
              <w:r w:rsidRPr="006B628D">
                <w:t>/CORP/NADC/RU1111111111</w:t>
              </w:r>
            </w:ins>
          </w:p>
        </w:tc>
        <w:tc>
          <w:tcPr>
            <w:tcW w:w="4762" w:type="dxa"/>
          </w:tcPr>
          <w:p w14:paraId="23FBEA2B" w14:textId="77777777" w:rsidR="007B326A" w:rsidRDefault="007B326A" w:rsidP="00A6077E">
            <w:pPr>
              <w:numPr>
                <w:ilvl w:val="0"/>
                <w:numId w:val="1"/>
              </w:numPr>
              <w:ind w:left="-6" w:firstLine="6"/>
              <w:rPr>
                <w:ins w:id="93" w:author="Draft 3" w:date="2016-03-09T09:56:00Z"/>
              </w:rPr>
            </w:pPr>
          </w:p>
        </w:tc>
      </w:tr>
      <w:tr w:rsidR="007B326A" w14:paraId="45D9A1DF" w14:textId="77777777" w:rsidTr="00A6077E">
        <w:trPr>
          <w:ins w:id="94" w:author="Draft 3" w:date="2016-03-09T09:56:00Z"/>
        </w:trPr>
        <w:tc>
          <w:tcPr>
            <w:tcW w:w="5488" w:type="dxa"/>
          </w:tcPr>
          <w:p w14:paraId="1D6E4078" w14:textId="77777777" w:rsidR="007B326A" w:rsidRDefault="007B326A" w:rsidP="00A6077E">
            <w:pPr>
              <w:numPr>
                <w:ilvl w:val="0"/>
                <w:numId w:val="1"/>
              </w:numPr>
              <w:ind w:left="-6" w:firstLine="6"/>
              <w:rPr>
                <w:ins w:id="95" w:author="Draft 3" w:date="2016-03-09T09:56:00Z"/>
              </w:rPr>
            </w:pPr>
            <w:ins w:id="96" w:author="Draft 3" w:date="2016-03-09T09:56:00Z">
              <w:r w:rsidRPr="006B628D">
                <w:t xml:space="preserve">/RU/1-11-00111-A </w:t>
              </w:r>
            </w:ins>
          </w:p>
        </w:tc>
        <w:tc>
          <w:tcPr>
            <w:tcW w:w="4762" w:type="dxa"/>
          </w:tcPr>
          <w:p w14:paraId="29ABFB6F" w14:textId="77777777" w:rsidR="007B326A" w:rsidRDefault="007B326A" w:rsidP="00A6077E">
            <w:pPr>
              <w:numPr>
                <w:ilvl w:val="0"/>
                <w:numId w:val="1"/>
              </w:numPr>
              <w:ind w:left="-6" w:firstLine="6"/>
              <w:rPr>
                <w:ins w:id="97" w:author="Draft 3" w:date="2016-03-09T09:56:00Z"/>
              </w:rPr>
            </w:pPr>
          </w:p>
        </w:tc>
      </w:tr>
      <w:tr w:rsidR="007B326A" w14:paraId="33CD8A47" w14:textId="77777777" w:rsidTr="00A6077E">
        <w:trPr>
          <w:ins w:id="98" w:author="Draft 3" w:date="2016-03-09T09:56:00Z"/>
        </w:trPr>
        <w:tc>
          <w:tcPr>
            <w:tcW w:w="5488" w:type="dxa"/>
          </w:tcPr>
          <w:p w14:paraId="4923CBF7" w14:textId="77777777" w:rsidR="007B326A" w:rsidRDefault="007B326A" w:rsidP="00A6077E">
            <w:pPr>
              <w:numPr>
                <w:ilvl w:val="0"/>
                <w:numId w:val="1"/>
              </w:numPr>
              <w:ind w:left="-6" w:firstLine="6"/>
              <w:rPr>
                <w:ins w:id="99" w:author="Draft 3" w:date="2016-03-09T09:56:00Z"/>
              </w:rPr>
            </w:pPr>
            <w:ins w:id="100" w:author="Draft 3" w:date="2016-03-09T09:56:00Z">
              <w:r w:rsidRPr="006B628D">
                <w:t>/NAME/'OAO ''Megafon'' obligacia</w:t>
              </w:r>
            </w:ins>
          </w:p>
        </w:tc>
        <w:tc>
          <w:tcPr>
            <w:tcW w:w="4762" w:type="dxa"/>
          </w:tcPr>
          <w:p w14:paraId="7D54A868" w14:textId="77777777" w:rsidR="007B326A" w:rsidRDefault="007B326A" w:rsidP="00A6077E">
            <w:pPr>
              <w:numPr>
                <w:ilvl w:val="0"/>
                <w:numId w:val="1"/>
              </w:numPr>
              <w:ind w:left="-6" w:firstLine="6"/>
              <w:rPr>
                <w:ins w:id="101" w:author="Draft 3" w:date="2016-03-09T09:56:00Z"/>
              </w:rPr>
            </w:pPr>
          </w:p>
        </w:tc>
      </w:tr>
      <w:tr w:rsidR="007B326A" w14:paraId="1FEBCC32" w14:textId="77777777" w:rsidTr="00A6077E">
        <w:trPr>
          <w:ins w:id="102" w:author="Draft 3" w:date="2016-03-09T09:56:00Z"/>
        </w:trPr>
        <w:tc>
          <w:tcPr>
            <w:tcW w:w="5488" w:type="dxa"/>
          </w:tcPr>
          <w:p w14:paraId="6F3EA03B" w14:textId="77777777" w:rsidR="007B326A" w:rsidRDefault="007B326A" w:rsidP="00A6077E">
            <w:pPr>
              <w:numPr>
                <w:ilvl w:val="0"/>
                <w:numId w:val="1"/>
              </w:numPr>
              <w:ind w:left="-6" w:firstLine="6"/>
              <w:rPr>
                <w:ins w:id="103" w:author="Draft 3" w:date="2016-03-09T09:56:00Z"/>
              </w:rPr>
            </w:pPr>
            <w:ins w:id="104" w:author="Draft 3" w:date="2016-03-09T09:56:00Z">
              <w:r w:rsidRPr="006B628D">
                <w:t>:16R:ACCTINFO</w:t>
              </w:r>
            </w:ins>
          </w:p>
        </w:tc>
        <w:tc>
          <w:tcPr>
            <w:tcW w:w="4762" w:type="dxa"/>
          </w:tcPr>
          <w:p w14:paraId="5095DA7D" w14:textId="77777777" w:rsidR="007B326A" w:rsidRDefault="007B326A" w:rsidP="00A6077E">
            <w:pPr>
              <w:numPr>
                <w:ilvl w:val="0"/>
                <w:numId w:val="1"/>
              </w:numPr>
              <w:ind w:left="-6" w:firstLine="6"/>
              <w:rPr>
                <w:ins w:id="105" w:author="Draft 3" w:date="2016-03-09T09:56:00Z"/>
              </w:rPr>
            </w:pPr>
          </w:p>
        </w:tc>
      </w:tr>
      <w:tr w:rsidR="007B326A" w14:paraId="3CDECD3C" w14:textId="77777777" w:rsidTr="00A6077E">
        <w:trPr>
          <w:ins w:id="106" w:author="Draft 3" w:date="2016-03-09T09:56:00Z"/>
        </w:trPr>
        <w:tc>
          <w:tcPr>
            <w:tcW w:w="5488" w:type="dxa"/>
          </w:tcPr>
          <w:p w14:paraId="34056B63" w14:textId="77777777" w:rsidR="007B326A" w:rsidRDefault="007B326A" w:rsidP="00A6077E">
            <w:pPr>
              <w:numPr>
                <w:ilvl w:val="0"/>
                <w:numId w:val="1"/>
              </w:numPr>
              <w:ind w:left="-6" w:firstLine="6"/>
              <w:rPr>
                <w:ins w:id="107" w:author="Draft 3" w:date="2016-03-09T09:56:00Z"/>
              </w:rPr>
            </w:pPr>
            <w:ins w:id="108" w:author="Draft 3" w:date="2016-03-09T09:56:00Z">
              <w:r w:rsidRPr="006B628D">
                <w:t>:97A::SAFE//ML1111111111</w:t>
              </w:r>
            </w:ins>
          </w:p>
        </w:tc>
        <w:tc>
          <w:tcPr>
            <w:tcW w:w="4762" w:type="dxa"/>
          </w:tcPr>
          <w:p w14:paraId="4EF58AE8" w14:textId="77777777" w:rsidR="007B326A" w:rsidRDefault="007B326A" w:rsidP="00A6077E">
            <w:pPr>
              <w:numPr>
                <w:ilvl w:val="0"/>
                <w:numId w:val="1"/>
              </w:numPr>
              <w:ind w:left="-6" w:firstLine="6"/>
              <w:rPr>
                <w:ins w:id="109" w:author="Draft 3" w:date="2016-03-09T09:56:00Z"/>
              </w:rPr>
            </w:pPr>
          </w:p>
        </w:tc>
      </w:tr>
      <w:tr w:rsidR="007B326A" w14:paraId="40F75661" w14:textId="77777777" w:rsidTr="00A6077E">
        <w:trPr>
          <w:ins w:id="110" w:author="Draft 3" w:date="2016-03-09T09:56:00Z"/>
        </w:trPr>
        <w:tc>
          <w:tcPr>
            <w:tcW w:w="5488" w:type="dxa"/>
          </w:tcPr>
          <w:p w14:paraId="74CEDA94" w14:textId="77777777" w:rsidR="007B326A" w:rsidRDefault="007B326A" w:rsidP="00A6077E">
            <w:pPr>
              <w:numPr>
                <w:ilvl w:val="0"/>
                <w:numId w:val="1"/>
              </w:numPr>
              <w:ind w:left="-6" w:firstLine="6"/>
              <w:rPr>
                <w:ins w:id="111" w:author="Draft 3" w:date="2016-03-09T09:56:00Z"/>
              </w:rPr>
            </w:pPr>
            <w:ins w:id="112" w:author="Draft 3" w:date="2016-03-09T09:56:00Z">
              <w:r w:rsidRPr="006B628D">
                <w:t>:16S:ACCTINFO</w:t>
              </w:r>
            </w:ins>
          </w:p>
        </w:tc>
        <w:tc>
          <w:tcPr>
            <w:tcW w:w="4762" w:type="dxa"/>
          </w:tcPr>
          <w:p w14:paraId="3EA45255" w14:textId="77777777" w:rsidR="007B326A" w:rsidRDefault="007B326A" w:rsidP="00A6077E">
            <w:pPr>
              <w:numPr>
                <w:ilvl w:val="0"/>
                <w:numId w:val="1"/>
              </w:numPr>
              <w:ind w:left="-6" w:firstLine="6"/>
              <w:rPr>
                <w:ins w:id="113" w:author="Draft 3" w:date="2016-03-09T09:56:00Z"/>
              </w:rPr>
            </w:pPr>
          </w:p>
        </w:tc>
      </w:tr>
      <w:tr w:rsidR="007B326A" w14:paraId="6F16A349" w14:textId="77777777" w:rsidTr="00A6077E">
        <w:trPr>
          <w:ins w:id="114" w:author="Draft 3" w:date="2016-03-09T09:56:00Z"/>
        </w:trPr>
        <w:tc>
          <w:tcPr>
            <w:tcW w:w="5488" w:type="dxa"/>
          </w:tcPr>
          <w:p w14:paraId="6BB9965C" w14:textId="77777777" w:rsidR="007B326A" w:rsidRDefault="007B326A" w:rsidP="00A6077E">
            <w:pPr>
              <w:numPr>
                <w:ilvl w:val="0"/>
                <w:numId w:val="1"/>
              </w:numPr>
              <w:ind w:left="-6" w:firstLine="6"/>
              <w:rPr>
                <w:ins w:id="115" w:author="Draft 3" w:date="2016-03-09T09:56:00Z"/>
              </w:rPr>
            </w:pPr>
            <w:ins w:id="116" w:author="Draft 3" w:date="2016-03-09T09:56:00Z">
              <w:r w:rsidRPr="006B628D">
                <w:t>:16S:USECU</w:t>
              </w:r>
            </w:ins>
          </w:p>
        </w:tc>
        <w:tc>
          <w:tcPr>
            <w:tcW w:w="4762" w:type="dxa"/>
          </w:tcPr>
          <w:p w14:paraId="49CA406E" w14:textId="77777777" w:rsidR="007B326A" w:rsidRDefault="007B326A" w:rsidP="00A6077E">
            <w:pPr>
              <w:numPr>
                <w:ilvl w:val="0"/>
                <w:numId w:val="1"/>
              </w:numPr>
              <w:ind w:left="-6" w:firstLine="6"/>
              <w:rPr>
                <w:ins w:id="117" w:author="Draft 3" w:date="2016-03-09T09:56:00Z"/>
              </w:rPr>
            </w:pPr>
          </w:p>
        </w:tc>
      </w:tr>
      <w:tr w:rsidR="007B326A" w:rsidRPr="00AF4D92" w14:paraId="74E11CAA" w14:textId="77777777" w:rsidTr="00A6077E">
        <w:trPr>
          <w:ins w:id="118" w:author="Draft 3" w:date="2016-03-09T09:56:00Z"/>
        </w:trPr>
        <w:tc>
          <w:tcPr>
            <w:tcW w:w="5488" w:type="dxa"/>
          </w:tcPr>
          <w:p w14:paraId="12E36894" w14:textId="77777777" w:rsidR="007B326A" w:rsidRPr="00AF4D92" w:rsidRDefault="007B326A" w:rsidP="00A6077E">
            <w:pPr>
              <w:numPr>
                <w:ilvl w:val="0"/>
                <w:numId w:val="1"/>
              </w:numPr>
              <w:ind w:left="-6" w:firstLine="6"/>
              <w:rPr>
                <w:ins w:id="119" w:author="Draft 3" w:date="2016-03-09T09:56:00Z"/>
                <w:lang w:val="en-US"/>
              </w:rPr>
            </w:pPr>
            <w:ins w:id="120" w:author="Draft 3" w:date="2016-03-09T09:56:00Z">
              <w:r w:rsidRPr="006B628D">
                <w:t>:16R:CAINST</w:t>
              </w:r>
            </w:ins>
          </w:p>
        </w:tc>
        <w:tc>
          <w:tcPr>
            <w:tcW w:w="4762" w:type="dxa"/>
          </w:tcPr>
          <w:p w14:paraId="392FABDD" w14:textId="77777777" w:rsidR="007B326A" w:rsidRPr="00AF4D92" w:rsidRDefault="007B326A" w:rsidP="00A6077E">
            <w:pPr>
              <w:numPr>
                <w:ilvl w:val="0"/>
                <w:numId w:val="1"/>
              </w:numPr>
              <w:ind w:left="-6" w:firstLine="6"/>
              <w:rPr>
                <w:ins w:id="121" w:author="Draft 3" w:date="2016-03-09T09:56:00Z"/>
                <w:lang w:val="en-US"/>
              </w:rPr>
            </w:pPr>
          </w:p>
        </w:tc>
      </w:tr>
      <w:tr w:rsidR="007B326A" w:rsidRPr="00AF4D92" w14:paraId="7C12DE4D" w14:textId="77777777" w:rsidTr="00A6077E">
        <w:trPr>
          <w:ins w:id="122" w:author="Draft 3" w:date="2016-03-09T09:56:00Z"/>
        </w:trPr>
        <w:tc>
          <w:tcPr>
            <w:tcW w:w="5488" w:type="dxa"/>
          </w:tcPr>
          <w:p w14:paraId="7B15AEB9" w14:textId="77777777" w:rsidR="007B326A" w:rsidRPr="00AF4D92" w:rsidRDefault="007B326A" w:rsidP="00A6077E">
            <w:pPr>
              <w:numPr>
                <w:ilvl w:val="0"/>
                <w:numId w:val="1"/>
              </w:numPr>
              <w:ind w:left="-6" w:firstLine="6"/>
              <w:rPr>
                <w:ins w:id="123" w:author="Draft 3" w:date="2016-03-09T09:56:00Z"/>
                <w:lang w:val="en-US"/>
              </w:rPr>
            </w:pPr>
            <w:ins w:id="124" w:author="Draft 3" w:date="2016-03-09T09:56:00Z">
              <w:r w:rsidRPr="006B628D">
                <w:t>:13A::CAON//UNS</w:t>
              </w:r>
            </w:ins>
          </w:p>
        </w:tc>
        <w:tc>
          <w:tcPr>
            <w:tcW w:w="4762" w:type="dxa"/>
          </w:tcPr>
          <w:p w14:paraId="09DCF0E9" w14:textId="77777777" w:rsidR="007B326A" w:rsidRPr="00AF4D92" w:rsidRDefault="007B326A" w:rsidP="00A6077E">
            <w:pPr>
              <w:numPr>
                <w:ilvl w:val="0"/>
                <w:numId w:val="1"/>
              </w:numPr>
              <w:ind w:left="-6" w:firstLine="6"/>
              <w:rPr>
                <w:ins w:id="125" w:author="Draft 3" w:date="2016-03-09T09:56:00Z"/>
                <w:lang w:val="en-US"/>
              </w:rPr>
            </w:pPr>
          </w:p>
        </w:tc>
      </w:tr>
      <w:tr w:rsidR="007B326A" w14:paraId="13842615" w14:textId="77777777" w:rsidTr="00A6077E">
        <w:trPr>
          <w:ins w:id="126" w:author="Draft 3" w:date="2016-03-09T09:56:00Z"/>
        </w:trPr>
        <w:tc>
          <w:tcPr>
            <w:tcW w:w="5488" w:type="dxa"/>
          </w:tcPr>
          <w:p w14:paraId="7AE730FF" w14:textId="77777777" w:rsidR="007B326A" w:rsidRDefault="007B326A" w:rsidP="00A6077E">
            <w:pPr>
              <w:numPr>
                <w:ilvl w:val="0"/>
                <w:numId w:val="1"/>
              </w:numPr>
              <w:ind w:left="-6" w:firstLine="6"/>
              <w:rPr>
                <w:ins w:id="127" w:author="Draft 3" w:date="2016-03-09T09:56:00Z"/>
              </w:rPr>
            </w:pPr>
            <w:ins w:id="128" w:author="Draft 3" w:date="2016-03-09T09:56:00Z">
              <w:r w:rsidRPr="006B628D">
                <w:t>:22F::CAOP//SPLI</w:t>
              </w:r>
            </w:ins>
          </w:p>
        </w:tc>
        <w:tc>
          <w:tcPr>
            <w:tcW w:w="4762" w:type="dxa"/>
          </w:tcPr>
          <w:p w14:paraId="124F9E9A" w14:textId="77777777" w:rsidR="007B326A" w:rsidRDefault="007B326A" w:rsidP="00A6077E">
            <w:pPr>
              <w:numPr>
                <w:ilvl w:val="0"/>
                <w:numId w:val="1"/>
              </w:numPr>
              <w:ind w:left="-6" w:firstLine="6"/>
              <w:rPr>
                <w:ins w:id="129" w:author="Draft 3" w:date="2016-03-09T09:56:00Z"/>
              </w:rPr>
            </w:pPr>
          </w:p>
        </w:tc>
      </w:tr>
      <w:tr w:rsidR="007B326A" w14:paraId="380BCAD7" w14:textId="77777777" w:rsidTr="00A6077E">
        <w:trPr>
          <w:ins w:id="130" w:author="Draft 3" w:date="2016-03-09T09:56:00Z"/>
        </w:trPr>
        <w:tc>
          <w:tcPr>
            <w:tcW w:w="5488" w:type="dxa"/>
          </w:tcPr>
          <w:p w14:paraId="4FB5A694" w14:textId="77777777" w:rsidR="007B326A" w:rsidRDefault="007B326A" w:rsidP="00A6077E">
            <w:pPr>
              <w:numPr>
                <w:ilvl w:val="0"/>
                <w:numId w:val="1"/>
              </w:numPr>
              <w:ind w:left="-6" w:firstLine="6"/>
              <w:rPr>
                <w:ins w:id="131" w:author="Draft 3" w:date="2016-03-09T09:56:00Z"/>
              </w:rPr>
            </w:pPr>
            <w:ins w:id="132" w:author="Draft 3" w:date="2016-03-09T09:56:00Z">
              <w:r w:rsidRPr="006B628D">
                <w:t>:36B::QINS//UNIT/500,</w:t>
              </w:r>
            </w:ins>
          </w:p>
        </w:tc>
        <w:tc>
          <w:tcPr>
            <w:tcW w:w="4762" w:type="dxa"/>
          </w:tcPr>
          <w:p w14:paraId="06C46964" w14:textId="77777777" w:rsidR="007B326A" w:rsidRDefault="007B326A" w:rsidP="00A6077E">
            <w:pPr>
              <w:numPr>
                <w:ilvl w:val="0"/>
                <w:numId w:val="1"/>
              </w:numPr>
              <w:ind w:left="-6" w:firstLine="6"/>
              <w:rPr>
                <w:ins w:id="133" w:author="Draft 3" w:date="2016-03-09T09:56:00Z"/>
              </w:rPr>
            </w:pPr>
          </w:p>
        </w:tc>
      </w:tr>
      <w:tr w:rsidR="007B326A" w:rsidRPr="008427F4" w14:paraId="03CDA8A9" w14:textId="77777777" w:rsidTr="00A6077E">
        <w:trPr>
          <w:ins w:id="134" w:author="Draft 3" w:date="2016-03-09T09:56:00Z"/>
        </w:trPr>
        <w:tc>
          <w:tcPr>
            <w:tcW w:w="5488" w:type="dxa"/>
          </w:tcPr>
          <w:p w14:paraId="377165B5" w14:textId="77777777" w:rsidR="007B326A" w:rsidRPr="00AF4D92" w:rsidRDefault="007B326A" w:rsidP="00A6077E">
            <w:pPr>
              <w:numPr>
                <w:ilvl w:val="0"/>
                <w:numId w:val="1"/>
              </w:numPr>
              <w:ind w:left="-6" w:firstLine="6"/>
              <w:rPr>
                <w:ins w:id="135" w:author="Draft 3" w:date="2016-03-09T09:56:00Z"/>
                <w:lang w:val="en-US"/>
              </w:rPr>
            </w:pPr>
            <w:ins w:id="136" w:author="Draft 3" w:date="2016-03-09T09:56:00Z">
              <w:r w:rsidRPr="00CC4B42">
                <w:rPr>
                  <w:lang w:val="en-US"/>
                </w:rPr>
                <w:t>:70E::INST//ISLB/1.1/TYPE/ORDN/RSLT/CONY/QVTG/500</w:t>
              </w:r>
            </w:ins>
          </w:p>
        </w:tc>
        <w:tc>
          <w:tcPr>
            <w:tcW w:w="4762" w:type="dxa"/>
          </w:tcPr>
          <w:p w14:paraId="1457B529" w14:textId="77777777" w:rsidR="007B326A" w:rsidRPr="00AF4D92" w:rsidRDefault="007B326A" w:rsidP="00A6077E">
            <w:pPr>
              <w:numPr>
                <w:ilvl w:val="0"/>
                <w:numId w:val="1"/>
              </w:numPr>
              <w:ind w:left="-6" w:firstLine="6"/>
              <w:rPr>
                <w:ins w:id="137" w:author="Draft 3" w:date="2016-03-09T09:56:00Z"/>
                <w:lang w:val="en-US"/>
              </w:rPr>
            </w:pPr>
          </w:p>
        </w:tc>
      </w:tr>
      <w:tr w:rsidR="007B326A" w:rsidRPr="008427F4" w14:paraId="07205BD3" w14:textId="77777777" w:rsidTr="00A6077E">
        <w:trPr>
          <w:ins w:id="138" w:author="Draft 3" w:date="2016-03-09T09:56:00Z"/>
        </w:trPr>
        <w:tc>
          <w:tcPr>
            <w:tcW w:w="5488" w:type="dxa"/>
          </w:tcPr>
          <w:p w14:paraId="03CC08CE" w14:textId="77777777" w:rsidR="007B326A" w:rsidRPr="00AF4D92" w:rsidRDefault="007B326A" w:rsidP="00A6077E">
            <w:pPr>
              <w:numPr>
                <w:ilvl w:val="0"/>
                <w:numId w:val="1"/>
              </w:numPr>
              <w:ind w:left="-6" w:firstLine="6"/>
              <w:rPr>
                <w:ins w:id="139" w:author="Draft 3" w:date="2016-03-09T09:56:00Z"/>
                <w:lang w:val="en-US"/>
              </w:rPr>
            </w:pPr>
            <w:ins w:id="140" w:author="Draft 3" w:date="2016-03-09T09:56:00Z">
              <w:r w:rsidRPr="00CC4B42">
                <w:rPr>
                  <w:lang w:val="en-US"/>
                </w:rPr>
                <w:t>:70E::INST//ISLB/2.1/TYPE/ORDN/RSLT/CONN/QVTG/500</w:t>
              </w:r>
            </w:ins>
          </w:p>
        </w:tc>
        <w:tc>
          <w:tcPr>
            <w:tcW w:w="4762" w:type="dxa"/>
          </w:tcPr>
          <w:p w14:paraId="457A7D29" w14:textId="77777777" w:rsidR="007B326A" w:rsidRPr="00AF4D92" w:rsidRDefault="007B326A" w:rsidP="00A6077E">
            <w:pPr>
              <w:numPr>
                <w:ilvl w:val="0"/>
                <w:numId w:val="1"/>
              </w:numPr>
              <w:ind w:left="-6" w:firstLine="6"/>
              <w:rPr>
                <w:ins w:id="141" w:author="Draft 3" w:date="2016-03-09T09:56:00Z"/>
                <w:lang w:val="en-US"/>
              </w:rPr>
            </w:pPr>
          </w:p>
        </w:tc>
      </w:tr>
      <w:tr w:rsidR="007B326A" w:rsidRPr="008427F4" w14:paraId="0E685209" w14:textId="77777777" w:rsidTr="00A6077E">
        <w:trPr>
          <w:ins w:id="142" w:author="Draft 3" w:date="2016-03-09T09:56:00Z"/>
        </w:trPr>
        <w:tc>
          <w:tcPr>
            <w:tcW w:w="5488" w:type="dxa"/>
          </w:tcPr>
          <w:p w14:paraId="7F6F5D87" w14:textId="77777777" w:rsidR="007B326A" w:rsidRPr="00AF4D92" w:rsidRDefault="007B326A" w:rsidP="00A6077E">
            <w:pPr>
              <w:numPr>
                <w:ilvl w:val="0"/>
                <w:numId w:val="1"/>
              </w:numPr>
              <w:ind w:left="-6" w:firstLine="6"/>
              <w:rPr>
                <w:ins w:id="143" w:author="Draft 3" w:date="2016-03-09T09:56:00Z"/>
                <w:lang w:val="en-US"/>
              </w:rPr>
            </w:pPr>
            <w:ins w:id="144" w:author="Draft 3" w:date="2016-03-09T09:56:00Z">
              <w:r w:rsidRPr="00CC4B42">
                <w:rPr>
                  <w:lang w:val="en-US"/>
                </w:rPr>
                <w:t>:70E::INST//ISLB/3.1/TYPE/ORDN/RSLT/ABST/QVTG/500</w:t>
              </w:r>
            </w:ins>
          </w:p>
        </w:tc>
        <w:tc>
          <w:tcPr>
            <w:tcW w:w="4762" w:type="dxa"/>
          </w:tcPr>
          <w:p w14:paraId="6E6406DE" w14:textId="77777777" w:rsidR="007B326A" w:rsidRPr="00AF4D92" w:rsidRDefault="007B326A" w:rsidP="00A6077E">
            <w:pPr>
              <w:numPr>
                <w:ilvl w:val="0"/>
                <w:numId w:val="1"/>
              </w:numPr>
              <w:ind w:left="-6" w:firstLine="6"/>
              <w:rPr>
                <w:ins w:id="145" w:author="Draft 3" w:date="2016-03-09T09:56:00Z"/>
                <w:lang w:val="en-US"/>
              </w:rPr>
            </w:pPr>
          </w:p>
        </w:tc>
      </w:tr>
      <w:tr w:rsidR="007B326A" w:rsidRPr="00AF4D92" w14:paraId="6354FAEF" w14:textId="77777777" w:rsidTr="00A6077E">
        <w:trPr>
          <w:ins w:id="146" w:author="Draft 3" w:date="2016-03-09T09:56:00Z"/>
        </w:trPr>
        <w:tc>
          <w:tcPr>
            <w:tcW w:w="5488" w:type="dxa"/>
          </w:tcPr>
          <w:p w14:paraId="531FDF96" w14:textId="77777777" w:rsidR="007B326A" w:rsidRPr="00AF4D92" w:rsidRDefault="007B326A" w:rsidP="00A6077E">
            <w:pPr>
              <w:numPr>
                <w:ilvl w:val="0"/>
                <w:numId w:val="1"/>
              </w:numPr>
              <w:ind w:left="-6" w:firstLine="6"/>
              <w:rPr>
                <w:ins w:id="147" w:author="Draft 3" w:date="2016-03-09T09:56:00Z"/>
                <w:lang w:val="en-US"/>
              </w:rPr>
            </w:pPr>
            <w:ins w:id="148" w:author="Draft 3" w:date="2016-03-09T09:56:00Z">
              <w:r w:rsidRPr="006B628D">
                <w:t>:16S:CAINST</w:t>
              </w:r>
            </w:ins>
          </w:p>
        </w:tc>
        <w:tc>
          <w:tcPr>
            <w:tcW w:w="4762" w:type="dxa"/>
          </w:tcPr>
          <w:p w14:paraId="08D15FCD" w14:textId="77777777" w:rsidR="007B326A" w:rsidRPr="00AF4D92" w:rsidRDefault="007B326A" w:rsidP="00A6077E">
            <w:pPr>
              <w:numPr>
                <w:ilvl w:val="0"/>
                <w:numId w:val="1"/>
              </w:numPr>
              <w:ind w:left="-6" w:firstLine="6"/>
              <w:rPr>
                <w:ins w:id="149" w:author="Draft 3" w:date="2016-03-09T09:56:00Z"/>
                <w:lang w:val="en-US"/>
              </w:rPr>
            </w:pPr>
          </w:p>
        </w:tc>
      </w:tr>
    </w:tbl>
    <w:p w14:paraId="46924ED5" w14:textId="6D739F46" w:rsidR="007B326A" w:rsidRPr="007B326A" w:rsidDel="007B52F7" w:rsidRDefault="007B326A" w:rsidP="007B52F7">
      <w:pPr>
        <w:pStyle w:val="1"/>
        <w:numPr>
          <w:ilvl w:val="0"/>
          <w:numId w:val="0"/>
        </w:numPr>
        <w:rPr>
          <w:del w:id="150" w:author="Draft 3" w:date="2016-03-09T10:24:00Z"/>
        </w:rPr>
      </w:pPr>
    </w:p>
    <w:p w14:paraId="53F81B53" w14:textId="4682E388" w:rsidR="008A44AD" w:rsidRDefault="008A44AD" w:rsidP="008A44AD">
      <w:pPr>
        <w:pStyle w:val="1"/>
      </w:pPr>
      <w:bookmarkStart w:id="151" w:name="_Toc445282172"/>
      <w:r>
        <w:t>Сообщение МТ</w:t>
      </w:r>
      <w:r w:rsidRPr="008A44AD">
        <w:t>565</w:t>
      </w:r>
      <w:r>
        <w:t>. О</w:t>
      </w:r>
      <w:r w:rsidRPr="008A44AD">
        <w:t>б ограничении прав</w:t>
      </w:r>
      <w:ins w:id="152" w:author="Draft 3" w:date="2016-03-09T09:53:00Z">
        <w:r w:rsidR="007B326A">
          <w:t xml:space="preserve"> (от номинального держателя)</w:t>
        </w:r>
      </w:ins>
      <w:bookmarkEnd w:id="151"/>
    </w:p>
    <w:p w14:paraId="620CD597" w14:textId="77777777" w:rsidR="008A44AD" w:rsidRDefault="008A44AD" w:rsidP="008A44AD">
      <w:pPr>
        <w:numPr>
          <w:ilvl w:val="0"/>
          <w:numId w:val="1"/>
        </w:numPr>
        <w:ind w:hanging="6"/>
      </w:pPr>
      <w:r>
        <w:t xml:space="preserve">Легенда: </w:t>
      </w:r>
    </w:p>
    <w:p w14:paraId="216AFC11" w14:textId="16B82030" w:rsidR="008A44AD" w:rsidRPr="00573402" w:rsidRDefault="00C15C94" w:rsidP="008A44AD">
      <w:pPr>
        <w:numPr>
          <w:ilvl w:val="0"/>
          <w:numId w:val="1"/>
        </w:numPr>
        <w:ind w:hanging="6"/>
      </w:pPr>
      <w:r>
        <w:t xml:space="preserve">Депонент присылает МТ565 в котором указывает что для владельца в блоке </w:t>
      </w:r>
      <w:r>
        <w:rPr>
          <w:lang w:val="en-US"/>
        </w:rPr>
        <w:t>BENODET</w:t>
      </w:r>
      <w:r w:rsidRPr="00C15C94">
        <w:t xml:space="preserve"> </w:t>
      </w:r>
      <w:r>
        <w:t xml:space="preserve">действует ограничение на голосование по 2 вопросу повестки дня. По вопросам 1 и 3 владелец передал свою инструкцию. Информация о владельце была передана ранее в сообщении МТ565 с </w:t>
      </w:r>
      <w:r>
        <w:lastRenderedPageBreak/>
        <w:t xml:space="preserve">референсом </w:t>
      </w:r>
      <w:r w:rsidRPr="007655ED">
        <w:t>01</w:t>
      </w:r>
      <w:r>
        <w:t>, поэтому при отправке этой инструкции обязательно указывается ссылка на ранее поданное.</w:t>
      </w: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8A44AD" w14:paraId="7563EDAB" w14:textId="77777777" w:rsidTr="0010606C">
        <w:tc>
          <w:tcPr>
            <w:tcW w:w="5488" w:type="dxa"/>
            <w:shd w:val="clear" w:color="auto" w:fill="F2F2F2" w:themeFill="background1" w:themeFillShade="F2"/>
          </w:tcPr>
          <w:p w14:paraId="2054D578" w14:textId="77777777" w:rsidR="008A44AD" w:rsidRPr="00445088" w:rsidRDefault="008A44AD" w:rsidP="0010606C">
            <w:pPr>
              <w:pStyle w:val="a3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718E2665" w14:textId="77777777" w:rsidR="008A44AD" w:rsidRDefault="008A44AD" w:rsidP="0010606C">
            <w:pPr>
              <w:pStyle w:val="a3"/>
            </w:pPr>
            <w:r>
              <w:t>Комментарии</w:t>
            </w:r>
          </w:p>
        </w:tc>
      </w:tr>
      <w:tr w:rsidR="008A44AD" w14:paraId="70443F39" w14:textId="77777777" w:rsidTr="0010606C">
        <w:tc>
          <w:tcPr>
            <w:tcW w:w="5488" w:type="dxa"/>
          </w:tcPr>
          <w:p w14:paraId="15A1B86D" w14:textId="77777777" w:rsidR="008A44AD" w:rsidRPr="00445088" w:rsidRDefault="008A44AD" w:rsidP="008A44AD">
            <w:pPr>
              <w:numPr>
                <w:ilvl w:val="0"/>
                <w:numId w:val="1"/>
              </w:numPr>
              <w:ind w:left="-6" w:firstLine="6"/>
            </w:pPr>
            <w:r w:rsidRPr="007655ED">
              <w:t>:16R:GENL</w:t>
            </w:r>
          </w:p>
        </w:tc>
        <w:tc>
          <w:tcPr>
            <w:tcW w:w="4762" w:type="dxa"/>
          </w:tcPr>
          <w:p w14:paraId="782CF873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A44AD" w14:paraId="2FFCE2FD" w14:textId="77777777" w:rsidTr="0010606C">
        <w:tc>
          <w:tcPr>
            <w:tcW w:w="5488" w:type="dxa"/>
          </w:tcPr>
          <w:p w14:paraId="053A59D5" w14:textId="77777777" w:rsidR="008A44AD" w:rsidRPr="00445088" w:rsidRDefault="008A44AD" w:rsidP="008A44AD">
            <w:pPr>
              <w:numPr>
                <w:ilvl w:val="0"/>
                <w:numId w:val="1"/>
              </w:numPr>
              <w:ind w:left="-6" w:firstLine="6"/>
            </w:pPr>
            <w:r w:rsidRPr="007655ED">
              <w:t>:20C::CORP//000100</w:t>
            </w:r>
          </w:p>
        </w:tc>
        <w:tc>
          <w:tcPr>
            <w:tcW w:w="4762" w:type="dxa"/>
          </w:tcPr>
          <w:p w14:paraId="2A94F80D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A44AD" w14:paraId="361B9E28" w14:textId="77777777" w:rsidTr="0010606C">
        <w:tc>
          <w:tcPr>
            <w:tcW w:w="5488" w:type="dxa"/>
          </w:tcPr>
          <w:p w14:paraId="139CDCB4" w14:textId="77777777" w:rsidR="008A44AD" w:rsidRPr="00445088" w:rsidRDefault="008A44AD" w:rsidP="008A44AD">
            <w:pPr>
              <w:numPr>
                <w:ilvl w:val="0"/>
                <w:numId w:val="1"/>
              </w:numPr>
              <w:ind w:left="-6" w:firstLine="6"/>
            </w:pPr>
            <w:r w:rsidRPr="007655ED">
              <w:t>:20C::SEME//03</w:t>
            </w:r>
          </w:p>
        </w:tc>
        <w:tc>
          <w:tcPr>
            <w:tcW w:w="4762" w:type="dxa"/>
          </w:tcPr>
          <w:p w14:paraId="03CBA23D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A44AD" w14:paraId="3B569711" w14:textId="77777777" w:rsidTr="0010606C">
        <w:tc>
          <w:tcPr>
            <w:tcW w:w="5488" w:type="dxa"/>
          </w:tcPr>
          <w:p w14:paraId="5C8F2D83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  <w:r w:rsidRPr="007655ED">
              <w:t>:23G:NEWM</w:t>
            </w:r>
          </w:p>
        </w:tc>
        <w:tc>
          <w:tcPr>
            <w:tcW w:w="4762" w:type="dxa"/>
          </w:tcPr>
          <w:p w14:paraId="7BD1D147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A44AD" w14:paraId="2177A902" w14:textId="77777777" w:rsidTr="0010606C">
        <w:tc>
          <w:tcPr>
            <w:tcW w:w="5488" w:type="dxa"/>
          </w:tcPr>
          <w:p w14:paraId="03EE2DD6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  <w:r w:rsidRPr="007655ED">
              <w:t>:22F::CAEV//BMET</w:t>
            </w:r>
          </w:p>
        </w:tc>
        <w:tc>
          <w:tcPr>
            <w:tcW w:w="4762" w:type="dxa"/>
          </w:tcPr>
          <w:p w14:paraId="6361293B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A44AD" w14:paraId="47222DA9" w14:textId="77777777" w:rsidTr="0010606C">
        <w:tc>
          <w:tcPr>
            <w:tcW w:w="5488" w:type="dxa"/>
          </w:tcPr>
          <w:p w14:paraId="069B6CC6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  <w:r w:rsidRPr="007655ED">
              <w:t>:98C::PREP//20160703140000</w:t>
            </w:r>
          </w:p>
        </w:tc>
        <w:tc>
          <w:tcPr>
            <w:tcW w:w="4762" w:type="dxa"/>
          </w:tcPr>
          <w:p w14:paraId="13A8A081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A44AD" w14:paraId="273B3BB3" w14:textId="77777777" w:rsidTr="0010606C">
        <w:tc>
          <w:tcPr>
            <w:tcW w:w="5488" w:type="dxa"/>
          </w:tcPr>
          <w:p w14:paraId="053E7A19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  <w:r w:rsidRPr="007655ED">
              <w:t>:16R:LINK</w:t>
            </w:r>
          </w:p>
        </w:tc>
        <w:tc>
          <w:tcPr>
            <w:tcW w:w="4762" w:type="dxa"/>
          </w:tcPr>
          <w:p w14:paraId="48DED26B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A44AD" w14:paraId="4AE3F3B5" w14:textId="77777777" w:rsidTr="0010606C">
        <w:tc>
          <w:tcPr>
            <w:tcW w:w="5488" w:type="dxa"/>
          </w:tcPr>
          <w:p w14:paraId="266DF9ED" w14:textId="2C15B6D3" w:rsidR="008A44AD" w:rsidRDefault="002E1494" w:rsidP="008A44AD">
            <w:pPr>
              <w:numPr>
                <w:ilvl w:val="0"/>
                <w:numId w:val="1"/>
              </w:numPr>
              <w:ind w:left="-6" w:firstLine="6"/>
            </w:pPr>
            <w:r>
              <w:t>:13</w:t>
            </w:r>
            <w:r w:rsidR="00C915AC">
              <w:rPr>
                <w:lang w:val="en-US"/>
              </w:rPr>
              <w:t>A</w:t>
            </w:r>
            <w:r w:rsidR="008A44AD" w:rsidRPr="007655ED">
              <w:t>::LINK//565</w:t>
            </w:r>
          </w:p>
        </w:tc>
        <w:tc>
          <w:tcPr>
            <w:tcW w:w="4762" w:type="dxa"/>
          </w:tcPr>
          <w:p w14:paraId="6419BFE7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A44AD" w14:paraId="7FB264E8" w14:textId="77777777" w:rsidTr="0010606C">
        <w:tc>
          <w:tcPr>
            <w:tcW w:w="5488" w:type="dxa"/>
          </w:tcPr>
          <w:p w14:paraId="26094B16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  <w:r w:rsidRPr="007655ED">
              <w:t>:20C::PREV//01</w:t>
            </w:r>
          </w:p>
        </w:tc>
        <w:tc>
          <w:tcPr>
            <w:tcW w:w="4762" w:type="dxa"/>
          </w:tcPr>
          <w:p w14:paraId="4D9246C9" w14:textId="148AABD8" w:rsidR="008A44AD" w:rsidRDefault="00C15C94" w:rsidP="008A44AD">
            <w:pPr>
              <w:numPr>
                <w:ilvl w:val="0"/>
                <w:numId w:val="1"/>
              </w:numPr>
              <w:ind w:left="-6" w:firstLine="6"/>
            </w:pPr>
            <w:r>
              <w:t>Ссылка на ранее поданную инструкцию</w:t>
            </w:r>
          </w:p>
        </w:tc>
      </w:tr>
      <w:tr w:rsidR="008A44AD" w14:paraId="7698F8B2" w14:textId="77777777" w:rsidTr="0010606C">
        <w:tc>
          <w:tcPr>
            <w:tcW w:w="5488" w:type="dxa"/>
          </w:tcPr>
          <w:p w14:paraId="79D61AF4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  <w:r w:rsidRPr="007655ED">
              <w:t>:16S:LINK</w:t>
            </w:r>
          </w:p>
        </w:tc>
        <w:tc>
          <w:tcPr>
            <w:tcW w:w="4762" w:type="dxa"/>
          </w:tcPr>
          <w:p w14:paraId="25D4FA74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A44AD" w14:paraId="5B545FA8" w14:textId="77777777" w:rsidTr="0010606C">
        <w:tc>
          <w:tcPr>
            <w:tcW w:w="5488" w:type="dxa"/>
          </w:tcPr>
          <w:p w14:paraId="6589CC95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  <w:r w:rsidRPr="007655ED">
              <w:t>:16S:GENL</w:t>
            </w:r>
          </w:p>
        </w:tc>
        <w:tc>
          <w:tcPr>
            <w:tcW w:w="4762" w:type="dxa"/>
          </w:tcPr>
          <w:p w14:paraId="727A5D26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A44AD" w14:paraId="4251AC69" w14:textId="77777777" w:rsidTr="0010606C">
        <w:tc>
          <w:tcPr>
            <w:tcW w:w="5488" w:type="dxa"/>
          </w:tcPr>
          <w:p w14:paraId="4EE69CC0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  <w:r w:rsidRPr="007655ED">
              <w:t>:16R:USECU</w:t>
            </w:r>
          </w:p>
        </w:tc>
        <w:tc>
          <w:tcPr>
            <w:tcW w:w="4762" w:type="dxa"/>
          </w:tcPr>
          <w:p w14:paraId="00186119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A44AD" w14:paraId="51506157" w14:textId="77777777" w:rsidTr="0010606C">
        <w:tc>
          <w:tcPr>
            <w:tcW w:w="5488" w:type="dxa"/>
          </w:tcPr>
          <w:p w14:paraId="5250180E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  <w:r w:rsidRPr="007655ED">
              <w:t>:35B:ISIN RU1111111111</w:t>
            </w:r>
          </w:p>
        </w:tc>
        <w:tc>
          <w:tcPr>
            <w:tcW w:w="4762" w:type="dxa"/>
          </w:tcPr>
          <w:p w14:paraId="65B7A561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A44AD" w14:paraId="32ADF3E2" w14:textId="77777777" w:rsidTr="0010606C">
        <w:tc>
          <w:tcPr>
            <w:tcW w:w="5488" w:type="dxa"/>
          </w:tcPr>
          <w:p w14:paraId="13B31E0D" w14:textId="4AD2549B" w:rsidR="008A44AD" w:rsidRDefault="002E1494" w:rsidP="008A44AD">
            <w:pPr>
              <w:numPr>
                <w:ilvl w:val="0"/>
                <w:numId w:val="1"/>
              </w:numPr>
              <w:ind w:left="-6" w:firstLine="6"/>
            </w:pPr>
            <w:r>
              <w:t>/</w:t>
            </w:r>
            <w:r>
              <w:rPr>
                <w:lang w:val="en-US"/>
              </w:rPr>
              <w:t>XX</w:t>
            </w:r>
            <w:r w:rsidR="008A44AD" w:rsidRPr="007655ED">
              <w:t>/CORP/NADC/RU1111111111</w:t>
            </w:r>
          </w:p>
        </w:tc>
        <w:tc>
          <w:tcPr>
            <w:tcW w:w="4762" w:type="dxa"/>
          </w:tcPr>
          <w:p w14:paraId="59948B39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A44AD" w14:paraId="18B8598A" w14:textId="77777777" w:rsidTr="0010606C">
        <w:tc>
          <w:tcPr>
            <w:tcW w:w="5488" w:type="dxa"/>
          </w:tcPr>
          <w:p w14:paraId="5671E756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  <w:r w:rsidRPr="007655ED">
              <w:t xml:space="preserve">/RU/1-11-00111-A </w:t>
            </w:r>
          </w:p>
        </w:tc>
        <w:tc>
          <w:tcPr>
            <w:tcW w:w="4762" w:type="dxa"/>
          </w:tcPr>
          <w:p w14:paraId="6AC4BDF5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A44AD" w14:paraId="7F17A296" w14:textId="77777777" w:rsidTr="0010606C">
        <w:tc>
          <w:tcPr>
            <w:tcW w:w="5488" w:type="dxa"/>
          </w:tcPr>
          <w:p w14:paraId="734FCE6F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  <w:r w:rsidRPr="007655ED">
              <w:t>/NAME/'OAO ''Megafon'' obligacia</w:t>
            </w:r>
          </w:p>
        </w:tc>
        <w:tc>
          <w:tcPr>
            <w:tcW w:w="4762" w:type="dxa"/>
          </w:tcPr>
          <w:p w14:paraId="57AF6738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A44AD" w14:paraId="51576F6A" w14:textId="77777777" w:rsidTr="0010606C">
        <w:tc>
          <w:tcPr>
            <w:tcW w:w="5488" w:type="dxa"/>
          </w:tcPr>
          <w:p w14:paraId="48C54D20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  <w:r w:rsidRPr="007655ED">
              <w:t>:16R:ACCTINFO</w:t>
            </w:r>
          </w:p>
        </w:tc>
        <w:tc>
          <w:tcPr>
            <w:tcW w:w="4762" w:type="dxa"/>
          </w:tcPr>
          <w:p w14:paraId="542CAF8C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A44AD" w14:paraId="66235EFB" w14:textId="77777777" w:rsidTr="0010606C">
        <w:tc>
          <w:tcPr>
            <w:tcW w:w="5488" w:type="dxa"/>
          </w:tcPr>
          <w:p w14:paraId="225A2261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  <w:r w:rsidRPr="007655ED">
              <w:t>:97A::SAFE//ML1111111111</w:t>
            </w:r>
          </w:p>
        </w:tc>
        <w:tc>
          <w:tcPr>
            <w:tcW w:w="4762" w:type="dxa"/>
          </w:tcPr>
          <w:p w14:paraId="76E5BA27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A44AD" w14:paraId="193C52AE" w14:textId="77777777" w:rsidTr="0010606C">
        <w:tc>
          <w:tcPr>
            <w:tcW w:w="5488" w:type="dxa"/>
          </w:tcPr>
          <w:p w14:paraId="75FFA3EA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  <w:r w:rsidRPr="007655ED">
              <w:t>:94F::SAFE//CUST/IRVTGB2XGPY</w:t>
            </w:r>
          </w:p>
        </w:tc>
        <w:tc>
          <w:tcPr>
            <w:tcW w:w="4762" w:type="dxa"/>
          </w:tcPr>
          <w:p w14:paraId="6B4034F4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A44AD" w14:paraId="0C03D140" w14:textId="77777777" w:rsidTr="0010606C">
        <w:tc>
          <w:tcPr>
            <w:tcW w:w="5488" w:type="dxa"/>
          </w:tcPr>
          <w:p w14:paraId="3A3C8F30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  <w:r w:rsidRPr="007655ED">
              <w:t>:16S:ACCTINFO</w:t>
            </w:r>
          </w:p>
        </w:tc>
        <w:tc>
          <w:tcPr>
            <w:tcW w:w="4762" w:type="dxa"/>
          </w:tcPr>
          <w:p w14:paraId="404E0432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A44AD" w14:paraId="2151EDD1" w14:textId="77777777" w:rsidTr="0010606C">
        <w:tc>
          <w:tcPr>
            <w:tcW w:w="5488" w:type="dxa"/>
          </w:tcPr>
          <w:p w14:paraId="097F4AFC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  <w:r w:rsidRPr="007655ED">
              <w:t>:16S:USECU</w:t>
            </w:r>
          </w:p>
        </w:tc>
        <w:tc>
          <w:tcPr>
            <w:tcW w:w="4762" w:type="dxa"/>
          </w:tcPr>
          <w:p w14:paraId="736C6B01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A44AD" w14:paraId="3AB122F0" w14:textId="77777777" w:rsidTr="0010606C">
        <w:tc>
          <w:tcPr>
            <w:tcW w:w="5488" w:type="dxa"/>
          </w:tcPr>
          <w:p w14:paraId="5F1D267E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  <w:r w:rsidRPr="007655ED">
              <w:t>:16R:BENODET</w:t>
            </w:r>
          </w:p>
        </w:tc>
        <w:tc>
          <w:tcPr>
            <w:tcW w:w="4762" w:type="dxa"/>
          </w:tcPr>
          <w:p w14:paraId="7C5A991F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A44AD" w14:paraId="18116226" w14:textId="77777777" w:rsidTr="0010606C">
        <w:tc>
          <w:tcPr>
            <w:tcW w:w="5488" w:type="dxa"/>
          </w:tcPr>
          <w:p w14:paraId="38962196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  <w:r w:rsidRPr="00BE74CD">
              <w:rPr>
                <w:lang w:val="en-US"/>
              </w:rPr>
              <w:t xml:space="preserve">:95V::OWND//'OOO ''Upiter'' g. Moskva, yl. </w:t>
            </w:r>
            <w:r w:rsidRPr="007655ED">
              <w:t>Pobedi d.3</w:t>
            </w:r>
          </w:p>
        </w:tc>
        <w:tc>
          <w:tcPr>
            <w:tcW w:w="4762" w:type="dxa"/>
          </w:tcPr>
          <w:p w14:paraId="72934D82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A44AD" w14:paraId="59AE6A50" w14:textId="77777777" w:rsidTr="0010606C">
        <w:tc>
          <w:tcPr>
            <w:tcW w:w="5488" w:type="dxa"/>
          </w:tcPr>
          <w:p w14:paraId="6DEF1143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  <w:r w:rsidRPr="007655ED">
              <w:t>:95S::ALTE//TXID/RU/77391326667</w:t>
            </w:r>
          </w:p>
        </w:tc>
        <w:tc>
          <w:tcPr>
            <w:tcW w:w="4762" w:type="dxa"/>
          </w:tcPr>
          <w:p w14:paraId="07761FCB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A44AD" w:rsidRPr="008427F4" w14:paraId="587E849C" w14:textId="77777777" w:rsidTr="0010606C">
        <w:tc>
          <w:tcPr>
            <w:tcW w:w="5488" w:type="dxa"/>
          </w:tcPr>
          <w:p w14:paraId="1331686A" w14:textId="1D7EB15A" w:rsidR="008A44AD" w:rsidRPr="00AF4D92" w:rsidRDefault="008A44A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BE74CD">
              <w:rPr>
                <w:lang w:val="en-US"/>
              </w:rPr>
              <w:t>:95S::ALTE/</w:t>
            </w:r>
            <w:ins w:id="153" w:author="Draft 2" w:date="2016-02-02T13:23:00Z">
              <w:r w:rsidR="006C510E">
                <w:rPr>
                  <w:lang w:val="en-US"/>
                </w:rPr>
                <w:t>NSDR</w:t>
              </w:r>
            </w:ins>
            <w:r w:rsidRPr="00BE74CD">
              <w:rPr>
                <w:lang w:val="en-US"/>
              </w:rPr>
              <w:t>/ACCB/RU/</w:t>
            </w:r>
            <w:r w:rsidR="002E1494">
              <w:rPr>
                <w:lang w:val="en-US"/>
              </w:rPr>
              <w:t>MX</w:t>
            </w:r>
            <w:r w:rsidRPr="00BE74CD">
              <w:rPr>
                <w:lang w:val="en-US"/>
              </w:rPr>
              <w:t>0005551</w:t>
            </w:r>
          </w:p>
        </w:tc>
        <w:tc>
          <w:tcPr>
            <w:tcW w:w="4762" w:type="dxa"/>
          </w:tcPr>
          <w:p w14:paraId="697F6CD1" w14:textId="77777777" w:rsidR="008A44AD" w:rsidRPr="00AF4D92" w:rsidRDefault="008A44A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8A44AD" w:rsidRPr="002A48F2" w14:paraId="7E07007D" w14:textId="77777777" w:rsidTr="0010606C">
        <w:tc>
          <w:tcPr>
            <w:tcW w:w="5488" w:type="dxa"/>
          </w:tcPr>
          <w:p w14:paraId="08B24A17" w14:textId="77777777" w:rsidR="008A44AD" w:rsidRPr="00E33FA3" w:rsidRDefault="008A44A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BE74CD">
              <w:rPr>
                <w:lang w:val="en-US"/>
              </w:rPr>
              <w:t>:95S::ALTE/NSDR/RHID/RU/3</w:t>
            </w:r>
          </w:p>
        </w:tc>
        <w:tc>
          <w:tcPr>
            <w:tcW w:w="4762" w:type="dxa"/>
          </w:tcPr>
          <w:p w14:paraId="3AD0F9AC" w14:textId="6B69A708" w:rsidR="008A44AD" w:rsidRPr="002A48F2" w:rsidRDefault="002A48F2" w:rsidP="008A44AD">
            <w:pPr>
              <w:numPr>
                <w:ilvl w:val="0"/>
                <w:numId w:val="1"/>
              </w:numPr>
              <w:ind w:left="-6" w:firstLine="6"/>
            </w:pPr>
            <w:r>
              <w:t>Идентификатор</w:t>
            </w:r>
            <w:r w:rsidRPr="002A48F2">
              <w:t xml:space="preserve"> </w:t>
            </w:r>
            <w:r>
              <w:rPr>
                <w:lang w:val="en-US"/>
              </w:rPr>
              <w:t>RHID</w:t>
            </w:r>
            <w:r w:rsidRPr="002A48F2">
              <w:t xml:space="preserve"> </w:t>
            </w:r>
            <w:r>
              <w:t xml:space="preserve">, должен быть равен </w:t>
            </w:r>
            <w:r>
              <w:rPr>
                <w:lang w:val="en-US"/>
              </w:rPr>
              <w:t>RHID</w:t>
            </w:r>
            <w:r w:rsidRPr="002A48F2">
              <w:t xml:space="preserve"> </w:t>
            </w:r>
            <w:r>
              <w:t xml:space="preserve">в предыдущем МТ565 для владельца указанного в блоке </w:t>
            </w:r>
            <w:r>
              <w:rPr>
                <w:lang w:val="en-US"/>
              </w:rPr>
              <w:t>BENODET</w:t>
            </w:r>
          </w:p>
        </w:tc>
      </w:tr>
      <w:tr w:rsidR="00991784" w:rsidRPr="008427F4" w14:paraId="39760184" w14:textId="77777777" w:rsidTr="0010606C">
        <w:tc>
          <w:tcPr>
            <w:tcW w:w="5488" w:type="dxa"/>
          </w:tcPr>
          <w:p w14:paraId="0EA93A4B" w14:textId="1DF2D67B" w:rsidR="00991784" w:rsidRPr="00BE74CD" w:rsidRDefault="00991784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461287">
              <w:rPr>
                <w:lang w:val="en-US"/>
              </w:rPr>
              <w:t>:95S::ALTE/NSDR/LEID/RU/98765432109876543210</w:t>
            </w:r>
          </w:p>
        </w:tc>
        <w:tc>
          <w:tcPr>
            <w:tcW w:w="4762" w:type="dxa"/>
          </w:tcPr>
          <w:p w14:paraId="0D2E04AC" w14:textId="77777777" w:rsidR="00991784" w:rsidRPr="00E33FA3" w:rsidRDefault="00991784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8A44AD" w14:paraId="378365EE" w14:textId="77777777" w:rsidTr="0010606C">
        <w:tc>
          <w:tcPr>
            <w:tcW w:w="5488" w:type="dxa"/>
          </w:tcPr>
          <w:p w14:paraId="6DAAC6C6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  <w:r w:rsidRPr="007655ED">
              <w:t>:36B::OWND//UNIT/400,</w:t>
            </w:r>
          </w:p>
        </w:tc>
        <w:tc>
          <w:tcPr>
            <w:tcW w:w="4762" w:type="dxa"/>
          </w:tcPr>
          <w:p w14:paraId="4B989470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A44AD" w:rsidRPr="00AF4D92" w14:paraId="4EBA329D" w14:textId="77777777" w:rsidTr="0010606C">
        <w:tc>
          <w:tcPr>
            <w:tcW w:w="5488" w:type="dxa"/>
          </w:tcPr>
          <w:p w14:paraId="46EA1BC0" w14:textId="77777777" w:rsidR="008A44AD" w:rsidRPr="00AF4D92" w:rsidRDefault="008A44A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7655ED">
              <w:t>:16S:BENODET</w:t>
            </w:r>
          </w:p>
        </w:tc>
        <w:tc>
          <w:tcPr>
            <w:tcW w:w="4762" w:type="dxa"/>
          </w:tcPr>
          <w:p w14:paraId="1E3768BF" w14:textId="77777777" w:rsidR="008A44AD" w:rsidRPr="00AF4D92" w:rsidRDefault="008A44A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8A44AD" w:rsidRPr="00AF4D92" w14:paraId="5A72BA31" w14:textId="77777777" w:rsidTr="0010606C">
        <w:tc>
          <w:tcPr>
            <w:tcW w:w="5488" w:type="dxa"/>
          </w:tcPr>
          <w:p w14:paraId="583498F6" w14:textId="77777777" w:rsidR="008A44AD" w:rsidRPr="00AF4D92" w:rsidRDefault="008A44A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7655ED">
              <w:t>:16R:CAINST</w:t>
            </w:r>
          </w:p>
        </w:tc>
        <w:tc>
          <w:tcPr>
            <w:tcW w:w="4762" w:type="dxa"/>
          </w:tcPr>
          <w:p w14:paraId="74DCECBB" w14:textId="77777777" w:rsidR="008A44AD" w:rsidRPr="00AF4D92" w:rsidRDefault="008A44A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8A44AD" w14:paraId="799C92AE" w14:textId="77777777" w:rsidTr="0010606C">
        <w:tc>
          <w:tcPr>
            <w:tcW w:w="5488" w:type="dxa"/>
          </w:tcPr>
          <w:p w14:paraId="7E5DD82B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  <w:r w:rsidRPr="007655ED">
              <w:t>:13A::CAON//UNS</w:t>
            </w:r>
          </w:p>
        </w:tc>
        <w:tc>
          <w:tcPr>
            <w:tcW w:w="4762" w:type="dxa"/>
          </w:tcPr>
          <w:p w14:paraId="713AD8D0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A44AD" w14:paraId="3F0B69F6" w14:textId="77777777" w:rsidTr="0010606C">
        <w:tc>
          <w:tcPr>
            <w:tcW w:w="5488" w:type="dxa"/>
          </w:tcPr>
          <w:p w14:paraId="06B40571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  <w:r w:rsidRPr="007655ED">
              <w:t>:22F::CAOP//SPLI</w:t>
            </w:r>
          </w:p>
        </w:tc>
        <w:tc>
          <w:tcPr>
            <w:tcW w:w="4762" w:type="dxa"/>
          </w:tcPr>
          <w:p w14:paraId="434166A4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A44AD" w:rsidRPr="00AF4D92" w14:paraId="468E3D72" w14:textId="77777777" w:rsidTr="0010606C">
        <w:tc>
          <w:tcPr>
            <w:tcW w:w="5488" w:type="dxa"/>
          </w:tcPr>
          <w:p w14:paraId="33ECC7AD" w14:textId="77777777" w:rsidR="008A44AD" w:rsidRPr="00AF4D92" w:rsidRDefault="008A44A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7655ED">
              <w:t>:36B::QINS//UNIT/400,</w:t>
            </w:r>
          </w:p>
        </w:tc>
        <w:tc>
          <w:tcPr>
            <w:tcW w:w="4762" w:type="dxa"/>
          </w:tcPr>
          <w:p w14:paraId="1DB5125D" w14:textId="77777777" w:rsidR="008A44AD" w:rsidRPr="00AF4D92" w:rsidRDefault="008A44A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8A44AD" w:rsidRPr="00F72221" w14:paraId="04ED21B6" w14:textId="77777777" w:rsidTr="0010606C">
        <w:tc>
          <w:tcPr>
            <w:tcW w:w="5488" w:type="dxa"/>
          </w:tcPr>
          <w:p w14:paraId="59D81913" w14:textId="76323FC5" w:rsidR="008A44AD" w:rsidRPr="00AF4D92" w:rsidRDefault="008A44A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BE74CD">
              <w:rPr>
                <w:lang w:val="en-US"/>
              </w:rPr>
              <w:t>:70E::INST//ISLB/1.1/TY</w:t>
            </w:r>
            <w:r w:rsidR="00C15C94">
              <w:rPr>
                <w:lang w:val="en-US"/>
              </w:rPr>
              <w:t>PE/ORDN/RSLT/CONY/QVTG/400</w:t>
            </w:r>
          </w:p>
        </w:tc>
        <w:tc>
          <w:tcPr>
            <w:tcW w:w="4762" w:type="dxa"/>
          </w:tcPr>
          <w:p w14:paraId="5246E5DD" w14:textId="15056C03" w:rsidR="008A44AD" w:rsidRPr="00AF4D92" w:rsidRDefault="00C15C94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>
              <w:t xml:space="preserve">голосование </w:t>
            </w:r>
          </w:p>
        </w:tc>
      </w:tr>
      <w:tr w:rsidR="008A44AD" w:rsidRPr="00C15C94" w14:paraId="55CD0526" w14:textId="77777777" w:rsidTr="0010606C">
        <w:tc>
          <w:tcPr>
            <w:tcW w:w="5488" w:type="dxa"/>
          </w:tcPr>
          <w:p w14:paraId="1832EF1A" w14:textId="2B174461" w:rsidR="008A44AD" w:rsidRPr="00E33FA3" w:rsidRDefault="008A44AD" w:rsidP="00C15C94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BE74CD">
              <w:rPr>
                <w:lang w:val="en-US"/>
              </w:rPr>
              <w:t>:70E::INST//ISLB/2.1/RSTR/NARR/'osnovanie</w:t>
            </w:r>
          </w:p>
        </w:tc>
        <w:tc>
          <w:tcPr>
            <w:tcW w:w="4762" w:type="dxa"/>
          </w:tcPr>
          <w:p w14:paraId="750B83D2" w14:textId="37CBE2F1" w:rsidR="008A44AD" w:rsidRPr="00C15C94" w:rsidRDefault="00C15C94" w:rsidP="008A44AD">
            <w:pPr>
              <w:numPr>
                <w:ilvl w:val="0"/>
                <w:numId w:val="1"/>
              </w:numPr>
              <w:ind w:left="-6" w:firstLine="6"/>
            </w:pPr>
            <w:r>
              <w:t xml:space="preserve">Указан признак </w:t>
            </w:r>
            <w:r w:rsidRPr="00C15C94">
              <w:t>/</w:t>
            </w:r>
            <w:r w:rsidRPr="00BE74CD">
              <w:rPr>
                <w:lang w:val="en-US"/>
              </w:rPr>
              <w:t>RSTR</w:t>
            </w:r>
            <w:r w:rsidRPr="00C15C94">
              <w:t>/</w:t>
            </w:r>
            <w:r>
              <w:t xml:space="preserve"> - ограничение на голосование</w:t>
            </w:r>
          </w:p>
        </w:tc>
      </w:tr>
      <w:tr w:rsidR="008A44AD" w:rsidRPr="00F72221" w14:paraId="0B4626F9" w14:textId="77777777" w:rsidTr="0010606C">
        <w:tc>
          <w:tcPr>
            <w:tcW w:w="5488" w:type="dxa"/>
          </w:tcPr>
          <w:p w14:paraId="354B785E" w14:textId="77777777" w:rsidR="008A44AD" w:rsidRPr="00E33FA3" w:rsidRDefault="008A44A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BE74CD">
              <w:rPr>
                <w:lang w:val="en-US"/>
              </w:rPr>
              <w:t>:70E::INST//ISLB/3.1/TYPE/ORDN/RSLT/ABST/QVTG/400</w:t>
            </w:r>
          </w:p>
        </w:tc>
        <w:tc>
          <w:tcPr>
            <w:tcW w:w="4762" w:type="dxa"/>
          </w:tcPr>
          <w:p w14:paraId="2B5587C4" w14:textId="37BCC24C" w:rsidR="008A44AD" w:rsidRPr="00E33FA3" w:rsidRDefault="00C15C94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>
              <w:t>голосование</w:t>
            </w:r>
          </w:p>
        </w:tc>
      </w:tr>
      <w:tr w:rsidR="008A44AD" w:rsidRPr="00AF4D92" w14:paraId="0D1C9925" w14:textId="77777777" w:rsidTr="0010606C">
        <w:tc>
          <w:tcPr>
            <w:tcW w:w="5488" w:type="dxa"/>
          </w:tcPr>
          <w:p w14:paraId="1D51DDD9" w14:textId="77777777" w:rsidR="008A44AD" w:rsidRPr="00AF4D92" w:rsidRDefault="008A44A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7655ED">
              <w:t>:16S:CAINST</w:t>
            </w:r>
          </w:p>
        </w:tc>
        <w:tc>
          <w:tcPr>
            <w:tcW w:w="4762" w:type="dxa"/>
          </w:tcPr>
          <w:p w14:paraId="68B89AEE" w14:textId="77777777" w:rsidR="008A44AD" w:rsidRPr="00AF4D92" w:rsidRDefault="008A44A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8A44AD" w:rsidRPr="00AF4D92" w14:paraId="6F3C6163" w14:textId="77777777" w:rsidTr="0010606C">
        <w:tc>
          <w:tcPr>
            <w:tcW w:w="5488" w:type="dxa"/>
          </w:tcPr>
          <w:p w14:paraId="1D2BDD83" w14:textId="77777777" w:rsidR="008A44AD" w:rsidRPr="00AF4D92" w:rsidRDefault="008A44A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  <w:tc>
          <w:tcPr>
            <w:tcW w:w="4762" w:type="dxa"/>
          </w:tcPr>
          <w:p w14:paraId="36DD9F7D" w14:textId="77777777" w:rsidR="008A44AD" w:rsidRPr="00AF4D92" w:rsidRDefault="008A44A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8A44AD" w:rsidRPr="00AF4D92" w14:paraId="766B2DA9" w14:textId="77777777" w:rsidTr="0010606C">
        <w:tc>
          <w:tcPr>
            <w:tcW w:w="5488" w:type="dxa"/>
          </w:tcPr>
          <w:p w14:paraId="7A711124" w14:textId="77777777" w:rsidR="008A44AD" w:rsidRPr="00AF4D92" w:rsidRDefault="008A44A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  <w:tc>
          <w:tcPr>
            <w:tcW w:w="4762" w:type="dxa"/>
          </w:tcPr>
          <w:p w14:paraId="5EAB8DC8" w14:textId="77777777" w:rsidR="008A44AD" w:rsidRPr="00AF4D92" w:rsidRDefault="008A44A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8A44AD" w:rsidRPr="00AF4D92" w14:paraId="14E14949" w14:textId="77777777" w:rsidTr="0010606C">
        <w:tc>
          <w:tcPr>
            <w:tcW w:w="5488" w:type="dxa"/>
          </w:tcPr>
          <w:p w14:paraId="08C39DD7" w14:textId="77777777" w:rsidR="008A44AD" w:rsidRPr="00AF4D92" w:rsidRDefault="008A44A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  <w:tc>
          <w:tcPr>
            <w:tcW w:w="4762" w:type="dxa"/>
          </w:tcPr>
          <w:p w14:paraId="538AF4E1" w14:textId="77777777" w:rsidR="008A44AD" w:rsidRPr="00AF4D92" w:rsidRDefault="008A44A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</w:tbl>
    <w:p w14:paraId="30747F19" w14:textId="7543AAC6" w:rsidR="00D05605" w:rsidRPr="00D05605" w:rsidRDefault="008A44AD" w:rsidP="00991784">
      <w:pPr>
        <w:pStyle w:val="1"/>
      </w:pPr>
      <w:bookmarkStart w:id="154" w:name="_Toc445282173"/>
      <w:r>
        <w:lastRenderedPageBreak/>
        <w:t>Сообщение МТ</w:t>
      </w:r>
      <w:r w:rsidRPr="008A44AD">
        <w:t>565</w:t>
      </w:r>
      <w:r>
        <w:t xml:space="preserve">. </w:t>
      </w:r>
      <w:r w:rsidR="00D05605">
        <w:t>Исключение из списка</w:t>
      </w:r>
      <w:ins w:id="155" w:author="Draft 3" w:date="2016-03-09T09:54:00Z">
        <w:r w:rsidR="007B326A">
          <w:t xml:space="preserve"> (от номинального держателя)</w:t>
        </w:r>
      </w:ins>
      <w:bookmarkEnd w:id="154"/>
    </w:p>
    <w:p w14:paraId="26E19A0F" w14:textId="04ABDACE" w:rsidR="008A44AD" w:rsidRDefault="008A44AD" w:rsidP="00991784">
      <w:pPr>
        <w:ind w:left="0" w:firstLine="0"/>
      </w:pPr>
      <w:r w:rsidRPr="00BF4AB9">
        <w:rPr>
          <w:rStyle w:val="a8"/>
        </w:rPr>
        <w:t>Легенда</w:t>
      </w:r>
      <w:r>
        <w:t xml:space="preserve">: </w:t>
      </w:r>
    </w:p>
    <w:p w14:paraId="0D200CEE" w14:textId="77777777" w:rsidR="00991784" w:rsidRPr="00991784" w:rsidRDefault="00991784" w:rsidP="00991784">
      <w:pPr>
        <w:numPr>
          <w:ilvl w:val="0"/>
          <w:numId w:val="1"/>
        </w:numPr>
        <w:ind w:left="0" w:firstLine="0"/>
      </w:pPr>
      <w:r w:rsidRPr="00991784">
        <w:t>Проводится собрание облигационеров, КД BMET, референс 000100. В период сбора инструкций депонент присылает сообщение об исключении лица из списка (ранее информация о данном владельце уже присылалась в рамках сообщения о лицах, осуществляющих права по ц/б). Исключение производится путем указания нулевого баланса.</w:t>
      </w:r>
    </w:p>
    <w:p w14:paraId="37DFE7EC" w14:textId="219CBA04" w:rsidR="008A44AD" w:rsidRPr="00573402" w:rsidRDefault="00991784" w:rsidP="00991784">
      <w:pPr>
        <w:numPr>
          <w:ilvl w:val="0"/>
          <w:numId w:val="1"/>
        </w:numPr>
        <w:ind w:left="0" w:firstLine="0"/>
      </w:pPr>
      <w:r w:rsidRPr="00991784">
        <w:tab/>
        <w:t xml:space="preserve">   Сообщение формируется депонентом МС0123456789 по счету НД ML1111111111</w:t>
      </w: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8A44AD" w14:paraId="27A96457" w14:textId="77777777" w:rsidTr="0010606C">
        <w:tc>
          <w:tcPr>
            <w:tcW w:w="5488" w:type="dxa"/>
            <w:shd w:val="clear" w:color="auto" w:fill="F2F2F2" w:themeFill="background1" w:themeFillShade="F2"/>
          </w:tcPr>
          <w:p w14:paraId="23D12499" w14:textId="77777777" w:rsidR="008A44AD" w:rsidRPr="00445088" w:rsidRDefault="008A44AD" w:rsidP="0010606C">
            <w:pPr>
              <w:pStyle w:val="a3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2975CF96" w14:textId="77777777" w:rsidR="008A44AD" w:rsidRDefault="008A44AD" w:rsidP="0010606C">
            <w:pPr>
              <w:pStyle w:val="a3"/>
            </w:pPr>
            <w:r>
              <w:t>Комментарии</w:t>
            </w:r>
          </w:p>
        </w:tc>
      </w:tr>
      <w:tr w:rsidR="00D05605" w14:paraId="110FF992" w14:textId="77777777" w:rsidTr="0010606C">
        <w:tc>
          <w:tcPr>
            <w:tcW w:w="5488" w:type="dxa"/>
          </w:tcPr>
          <w:p w14:paraId="287B35F3" w14:textId="0F746A47" w:rsidR="00D05605" w:rsidRPr="00445088" w:rsidRDefault="00D05605" w:rsidP="008A44AD">
            <w:pPr>
              <w:numPr>
                <w:ilvl w:val="0"/>
                <w:numId w:val="1"/>
              </w:numPr>
              <w:ind w:left="-6" w:firstLine="6"/>
            </w:pPr>
            <w:r w:rsidRPr="000E1654">
              <w:t>:16R:GENL</w:t>
            </w:r>
          </w:p>
        </w:tc>
        <w:tc>
          <w:tcPr>
            <w:tcW w:w="4762" w:type="dxa"/>
          </w:tcPr>
          <w:p w14:paraId="19D164AD" w14:textId="1B75C0DC" w:rsidR="00D05605" w:rsidRDefault="00D05605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D05605" w14:paraId="4DA4C76A" w14:textId="77777777" w:rsidTr="0010606C">
        <w:tc>
          <w:tcPr>
            <w:tcW w:w="5488" w:type="dxa"/>
          </w:tcPr>
          <w:p w14:paraId="2CE61CC6" w14:textId="33BE0294" w:rsidR="00D05605" w:rsidRPr="00445088" w:rsidRDefault="00D05605" w:rsidP="008A44AD">
            <w:pPr>
              <w:numPr>
                <w:ilvl w:val="0"/>
                <w:numId w:val="1"/>
              </w:numPr>
              <w:ind w:left="-6" w:firstLine="6"/>
            </w:pPr>
            <w:r w:rsidRPr="000E1654">
              <w:t>:20C::CORP//000100</w:t>
            </w:r>
          </w:p>
        </w:tc>
        <w:tc>
          <w:tcPr>
            <w:tcW w:w="4762" w:type="dxa"/>
          </w:tcPr>
          <w:p w14:paraId="12EA9D64" w14:textId="400C524C" w:rsidR="00D05605" w:rsidRDefault="00D05605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D05605" w14:paraId="07B0DF2B" w14:textId="77777777" w:rsidTr="0010606C">
        <w:tc>
          <w:tcPr>
            <w:tcW w:w="5488" w:type="dxa"/>
          </w:tcPr>
          <w:p w14:paraId="45830F4A" w14:textId="4C85B20C" w:rsidR="00D05605" w:rsidRPr="00445088" w:rsidRDefault="00D05605" w:rsidP="008A44AD">
            <w:pPr>
              <w:numPr>
                <w:ilvl w:val="0"/>
                <w:numId w:val="1"/>
              </w:numPr>
              <w:ind w:left="-6" w:firstLine="6"/>
            </w:pPr>
            <w:r w:rsidRPr="000E1654">
              <w:t>:20C::SEME//04</w:t>
            </w:r>
          </w:p>
        </w:tc>
        <w:tc>
          <w:tcPr>
            <w:tcW w:w="4762" w:type="dxa"/>
          </w:tcPr>
          <w:p w14:paraId="4FEE654B" w14:textId="6BFFB9BE" w:rsidR="00D05605" w:rsidRDefault="00D05605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D05605" w14:paraId="02E4D27C" w14:textId="77777777" w:rsidTr="0010606C">
        <w:tc>
          <w:tcPr>
            <w:tcW w:w="5488" w:type="dxa"/>
          </w:tcPr>
          <w:p w14:paraId="276E1DD5" w14:textId="20DA2665" w:rsidR="00D05605" w:rsidRDefault="00D05605" w:rsidP="008A44AD">
            <w:pPr>
              <w:numPr>
                <w:ilvl w:val="0"/>
                <w:numId w:val="1"/>
              </w:numPr>
              <w:ind w:left="-6" w:firstLine="6"/>
            </w:pPr>
            <w:r w:rsidRPr="000E1654">
              <w:t>:23G:NEWM</w:t>
            </w:r>
          </w:p>
        </w:tc>
        <w:tc>
          <w:tcPr>
            <w:tcW w:w="4762" w:type="dxa"/>
          </w:tcPr>
          <w:p w14:paraId="467B4A79" w14:textId="4F879E8B" w:rsidR="00D05605" w:rsidRDefault="00D05605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D05605" w14:paraId="1F0DB8F9" w14:textId="77777777" w:rsidTr="0010606C">
        <w:tc>
          <w:tcPr>
            <w:tcW w:w="5488" w:type="dxa"/>
          </w:tcPr>
          <w:p w14:paraId="1F6BA050" w14:textId="06D90AFF" w:rsidR="00D05605" w:rsidRDefault="00D05605" w:rsidP="008A44AD">
            <w:pPr>
              <w:numPr>
                <w:ilvl w:val="0"/>
                <w:numId w:val="1"/>
              </w:numPr>
              <w:ind w:left="-6" w:firstLine="6"/>
            </w:pPr>
            <w:r w:rsidRPr="000E1654">
              <w:t>:22F::CAEV//BMET</w:t>
            </w:r>
          </w:p>
        </w:tc>
        <w:tc>
          <w:tcPr>
            <w:tcW w:w="4762" w:type="dxa"/>
          </w:tcPr>
          <w:p w14:paraId="7EF1D88E" w14:textId="0C49D0B9" w:rsidR="00D05605" w:rsidRDefault="00D05605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D05605" w14:paraId="0EA5483F" w14:textId="77777777" w:rsidTr="0010606C">
        <w:tc>
          <w:tcPr>
            <w:tcW w:w="5488" w:type="dxa"/>
          </w:tcPr>
          <w:p w14:paraId="6C7DE5D2" w14:textId="245FDA63" w:rsidR="00D05605" w:rsidRDefault="00D05605" w:rsidP="008A44AD">
            <w:pPr>
              <w:numPr>
                <w:ilvl w:val="0"/>
                <w:numId w:val="1"/>
              </w:numPr>
              <w:ind w:left="-6" w:firstLine="6"/>
            </w:pPr>
            <w:r w:rsidRPr="000E1654">
              <w:t>:98C::PREP//20160704140000</w:t>
            </w:r>
          </w:p>
        </w:tc>
        <w:tc>
          <w:tcPr>
            <w:tcW w:w="4762" w:type="dxa"/>
          </w:tcPr>
          <w:p w14:paraId="34E6A06D" w14:textId="774B71F6" w:rsidR="00D05605" w:rsidRDefault="00D05605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980215" w14:paraId="263CD080" w14:textId="77777777" w:rsidTr="0010606C">
        <w:tc>
          <w:tcPr>
            <w:tcW w:w="5488" w:type="dxa"/>
          </w:tcPr>
          <w:p w14:paraId="30A787E8" w14:textId="5750FCF1" w:rsidR="00980215" w:rsidRPr="000E1654" w:rsidRDefault="00980215" w:rsidP="008A44AD">
            <w:pPr>
              <w:numPr>
                <w:ilvl w:val="0"/>
                <w:numId w:val="1"/>
              </w:numPr>
              <w:ind w:left="-6" w:firstLine="6"/>
            </w:pPr>
            <w:r w:rsidRPr="007655ED">
              <w:t>:16R:LINK</w:t>
            </w:r>
          </w:p>
        </w:tc>
        <w:tc>
          <w:tcPr>
            <w:tcW w:w="4762" w:type="dxa"/>
          </w:tcPr>
          <w:p w14:paraId="26159D35" w14:textId="79875190" w:rsidR="00980215" w:rsidRDefault="00980215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980215" w14:paraId="01B6F8F6" w14:textId="77777777" w:rsidTr="0010606C">
        <w:tc>
          <w:tcPr>
            <w:tcW w:w="5488" w:type="dxa"/>
          </w:tcPr>
          <w:p w14:paraId="1C9163CB" w14:textId="5B834E46" w:rsidR="00980215" w:rsidRDefault="009924FC" w:rsidP="00C915AC">
            <w:pPr>
              <w:numPr>
                <w:ilvl w:val="0"/>
                <w:numId w:val="1"/>
              </w:numPr>
              <w:ind w:left="-6" w:firstLine="6"/>
            </w:pPr>
            <w:r>
              <w:t>:13</w:t>
            </w:r>
            <w:r w:rsidR="00C915AC">
              <w:rPr>
                <w:lang w:val="en-US"/>
              </w:rPr>
              <w:t>A</w:t>
            </w:r>
            <w:r w:rsidR="00980215" w:rsidRPr="007655ED">
              <w:t>::LINK//565</w:t>
            </w:r>
          </w:p>
        </w:tc>
        <w:tc>
          <w:tcPr>
            <w:tcW w:w="4762" w:type="dxa"/>
          </w:tcPr>
          <w:p w14:paraId="10AE170D" w14:textId="6FCDCABB" w:rsidR="00980215" w:rsidRDefault="00980215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980215" w14:paraId="6DF7FC54" w14:textId="77777777" w:rsidTr="0010606C">
        <w:tc>
          <w:tcPr>
            <w:tcW w:w="5488" w:type="dxa"/>
          </w:tcPr>
          <w:p w14:paraId="3ED3C1F2" w14:textId="04E211B4" w:rsidR="00980215" w:rsidRDefault="00980215" w:rsidP="008A44AD">
            <w:pPr>
              <w:numPr>
                <w:ilvl w:val="0"/>
                <w:numId w:val="1"/>
              </w:numPr>
              <w:ind w:left="-6" w:firstLine="6"/>
            </w:pPr>
            <w:r w:rsidRPr="007655ED">
              <w:t>:20C::PREV//01</w:t>
            </w:r>
          </w:p>
        </w:tc>
        <w:tc>
          <w:tcPr>
            <w:tcW w:w="4762" w:type="dxa"/>
          </w:tcPr>
          <w:p w14:paraId="5CC4337C" w14:textId="0066DABC" w:rsidR="00980215" w:rsidRDefault="00980215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980215" w14:paraId="67EC7D69" w14:textId="77777777" w:rsidTr="0010606C">
        <w:tc>
          <w:tcPr>
            <w:tcW w:w="5488" w:type="dxa"/>
          </w:tcPr>
          <w:p w14:paraId="5A21C61C" w14:textId="3BFD5306" w:rsidR="00980215" w:rsidRDefault="00980215" w:rsidP="008A44AD">
            <w:pPr>
              <w:numPr>
                <w:ilvl w:val="0"/>
                <w:numId w:val="1"/>
              </w:numPr>
              <w:ind w:left="-6" w:firstLine="6"/>
            </w:pPr>
            <w:r w:rsidRPr="007655ED">
              <w:t>:16S:LINK</w:t>
            </w:r>
          </w:p>
        </w:tc>
        <w:tc>
          <w:tcPr>
            <w:tcW w:w="4762" w:type="dxa"/>
          </w:tcPr>
          <w:p w14:paraId="5CBA08B2" w14:textId="500DC9A3" w:rsidR="00980215" w:rsidRDefault="00980215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D05605" w14:paraId="42293566" w14:textId="77777777" w:rsidTr="0010606C">
        <w:tc>
          <w:tcPr>
            <w:tcW w:w="5488" w:type="dxa"/>
          </w:tcPr>
          <w:p w14:paraId="75D159C6" w14:textId="32D382BE" w:rsidR="00D05605" w:rsidRDefault="00D05605" w:rsidP="008A44AD">
            <w:pPr>
              <w:numPr>
                <w:ilvl w:val="0"/>
                <w:numId w:val="1"/>
              </w:numPr>
              <w:ind w:left="-6" w:firstLine="6"/>
            </w:pPr>
            <w:r w:rsidRPr="000E1654">
              <w:t>:16S:GENL</w:t>
            </w:r>
          </w:p>
        </w:tc>
        <w:tc>
          <w:tcPr>
            <w:tcW w:w="4762" w:type="dxa"/>
          </w:tcPr>
          <w:p w14:paraId="7B6DE64E" w14:textId="4200C6B2" w:rsidR="00D05605" w:rsidRDefault="00D05605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D05605" w14:paraId="397D7573" w14:textId="77777777" w:rsidTr="0010606C">
        <w:tc>
          <w:tcPr>
            <w:tcW w:w="5488" w:type="dxa"/>
          </w:tcPr>
          <w:p w14:paraId="41F255A8" w14:textId="773832C6" w:rsidR="00D05605" w:rsidRDefault="00D05605" w:rsidP="008A44AD">
            <w:pPr>
              <w:numPr>
                <w:ilvl w:val="0"/>
                <w:numId w:val="1"/>
              </w:numPr>
              <w:ind w:left="-6" w:firstLine="6"/>
            </w:pPr>
            <w:r w:rsidRPr="000E1654">
              <w:t>:16R:USECU</w:t>
            </w:r>
          </w:p>
        </w:tc>
        <w:tc>
          <w:tcPr>
            <w:tcW w:w="4762" w:type="dxa"/>
          </w:tcPr>
          <w:p w14:paraId="08CCF270" w14:textId="494F0323" w:rsidR="00D05605" w:rsidRDefault="00D05605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D05605" w14:paraId="3ADEF3C9" w14:textId="77777777" w:rsidTr="0010606C">
        <w:tc>
          <w:tcPr>
            <w:tcW w:w="5488" w:type="dxa"/>
          </w:tcPr>
          <w:p w14:paraId="1D0F908D" w14:textId="33AB2FA1" w:rsidR="00D05605" w:rsidRDefault="00D05605" w:rsidP="008A44AD">
            <w:pPr>
              <w:numPr>
                <w:ilvl w:val="0"/>
                <w:numId w:val="1"/>
              </w:numPr>
              <w:ind w:left="-6" w:firstLine="6"/>
            </w:pPr>
            <w:r w:rsidRPr="000E1654">
              <w:t>:35B:ISIN RU1111111111</w:t>
            </w:r>
          </w:p>
        </w:tc>
        <w:tc>
          <w:tcPr>
            <w:tcW w:w="4762" w:type="dxa"/>
          </w:tcPr>
          <w:p w14:paraId="7929278B" w14:textId="6EB5131D" w:rsidR="00D05605" w:rsidRDefault="00D05605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D05605" w14:paraId="4C6F41DB" w14:textId="77777777" w:rsidTr="0010606C">
        <w:tc>
          <w:tcPr>
            <w:tcW w:w="5488" w:type="dxa"/>
          </w:tcPr>
          <w:p w14:paraId="163B3C44" w14:textId="6DB7F51E" w:rsidR="00D05605" w:rsidRDefault="009924FC" w:rsidP="008A44AD">
            <w:pPr>
              <w:numPr>
                <w:ilvl w:val="0"/>
                <w:numId w:val="1"/>
              </w:numPr>
              <w:ind w:left="-6" w:firstLine="6"/>
            </w:pPr>
            <w:r>
              <w:t>/</w:t>
            </w:r>
            <w:r>
              <w:rPr>
                <w:lang w:val="en-US"/>
              </w:rPr>
              <w:t>XX</w:t>
            </w:r>
            <w:r w:rsidR="00D05605" w:rsidRPr="000E1654">
              <w:t>/CORP/NADC/RU1111111111</w:t>
            </w:r>
          </w:p>
        </w:tc>
        <w:tc>
          <w:tcPr>
            <w:tcW w:w="4762" w:type="dxa"/>
          </w:tcPr>
          <w:p w14:paraId="7983B2CC" w14:textId="5AD77397" w:rsidR="00D05605" w:rsidRDefault="00D05605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D05605" w14:paraId="13BD8210" w14:textId="77777777" w:rsidTr="0010606C">
        <w:tc>
          <w:tcPr>
            <w:tcW w:w="5488" w:type="dxa"/>
          </w:tcPr>
          <w:p w14:paraId="633E513D" w14:textId="062F2CD4" w:rsidR="00D05605" w:rsidRDefault="00D05605" w:rsidP="008A44AD">
            <w:pPr>
              <w:numPr>
                <w:ilvl w:val="0"/>
                <w:numId w:val="1"/>
              </w:numPr>
              <w:ind w:left="-6" w:firstLine="6"/>
            </w:pPr>
            <w:r w:rsidRPr="000E1654">
              <w:t xml:space="preserve">/RU/1-11-00111-A </w:t>
            </w:r>
          </w:p>
        </w:tc>
        <w:tc>
          <w:tcPr>
            <w:tcW w:w="4762" w:type="dxa"/>
          </w:tcPr>
          <w:p w14:paraId="68BF7377" w14:textId="7CB350C9" w:rsidR="00D05605" w:rsidRDefault="00D05605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D05605" w14:paraId="75A6BA64" w14:textId="77777777" w:rsidTr="0010606C">
        <w:tc>
          <w:tcPr>
            <w:tcW w:w="5488" w:type="dxa"/>
          </w:tcPr>
          <w:p w14:paraId="68334D84" w14:textId="11301571" w:rsidR="00D05605" w:rsidRDefault="00D05605" w:rsidP="008A44AD">
            <w:pPr>
              <w:numPr>
                <w:ilvl w:val="0"/>
                <w:numId w:val="1"/>
              </w:numPr>
              <w:ind w:left="-6" w:firstLine="6"/>
            </w:pPr>
            <w:r w:rsidRPr="000E1654">
              <w:t>/NAME/'OAO ''Megafon'' obligacia</w:t>
            </w:r>
          </w:p>
        </w:tc>
        <w:tc>
          <w:tcPr>
            <w:tcW w:w="4762" w:type="dxa"/>
          </w:tcPr>
          <w:p w14:paraId="1331B984" w14:textId="3F7F4969" w:rsidR="00D05605" w:rsidRDefault="00D05605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D05605" w14:paraId="25972897" w14:textId="77777777" w:rsidTr="0010606C">
        <w:tc>
          <w:tcPr>
            <w:tcW w:w="5488" w:type="dxa"/>
          </w:tcPr>
          <w:p w14:paraId="18498C6F" w14:textId="5FE3C166" w:rsidR="00D05605" w:rsidRDefault="00D05605" w:rsidP="008A44AD">
            <w:pPr>
              <w:numPr>
                <w:ilvl w:val="0"/>
                <w:numId w:val="1"/>
              </w:numPr>
              <w:ind w:left="-6" w:firstLine="6"/>
            </w:pPr>
            <w:r w:rsidRPr="000E1654">
              <w:t>:16R:ACCTINFO</w:t>
            </w:r>
          </w:p>
        </w:tc>
        <w:tc>
          <w:tcPr>
            <w:tcW w:w="4762" w:type="dxa"/>
          </w:tcPr>
          <w:p w14:paraId="589D4CC6" w14:textId="33EB2B2A" w:rsidR="00D05605" w:rsidRDefault="00D05605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D05605" w14:paraId="33F664ED" w14:textId="77777777" w:rsidTr="0010606C">
        <w:tc>
          <w:tcPr>
            <w:tcW w:w="5488" w:type="dxa"/>
          </w:tcPr>
          <w:p w14:paraId="3BA87474" w14:textId="7FB73EA5" w:rsidR="00D05605" w:rsidRDefault="00D05605" w:rsidP="008A44AD">
            <w:pPr>
              <w:numPr>
                <w:ilvl w:val="0"/>
                <w:numId w:val="1"/>
              </w:numPr>
              <w:ind w:left="-6" w:firstLine="6"/>
            </w:pPr>
            <w:r w:rsidRPr="000E1654">
              <w:t>:97A::SAFE//ML1111111111</w:t>
            </w:r>
          </w:p>
        </w:tc>
        <w:tc>
          <w:tcPr>
            <w:tcW w:w="4762" w:type="dxa"/>
          </w:tcPr>
          <w:p w14:paraId="48886779" w14:textId="2A043D7A" w:rsidR="00D05605" w:rsidRDefault="00D05605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D05605" w14:paraId="67A3FD43" w14:textId="77777777" w:rsidTr="0010606C">
        <w:tc>
          <w:tcPr>
            <w:tcW w:w="5488" w:type="dxa"/>
          </w:tcPr>
          <w:p w14:paraId="04A54714" w14:textId="157E91CA" w:rsidR="00D05605" w:rsidRDefault="00991784" w:rsidP="008A44AD">
            <w:pPr>
              <w:numPr>
                <w:ilvl w:val="0"/>
                <w:numId w:val="1"/>
              </w:numPr>
              <w:ind w:left="-6" w:firstLine="6"/>
            </w:pPr>
            <w:r w:rsidRPr="007655ED">
              <w:t>:94F::SAFE//CUST/IRVTGB2XGPY</w:t>
            </w:r>
          </w:p>
        </w:tc>
        <w:tc>
          <w:tcPr>
            <w:tcW w:w="4762" w:type="dxa"/>
          </w:tcPr>
          <w:p w14:paraId="53A47832" w14:textId="4251CF3F" w:rsidR="00D05605" w:rsidRDefault="00D05605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D05605" w14:paraId="00C9BBE2" w14:textId="77777777" w:rsidTr="0010606C">
        <w:tc>
          <w:tcPr>
            <w:tcW w:w="5488" w:type="dxa"/>
          </w:tcPr>
          <w:p w14:paraId="24C4245F" w14:textId="0F04B2F3" w:rsidR="00D05605" w:rsidRDefault="00D05605" w:rsidP="008A44AD">
            <w:pPr>
              <w:numPr>
                <w:ilvl w:val="0"/>
                <w:numId w:val="1"/>
              </w:numPr>
              <w:ind w:left="-6" w:firstLine="6"/>
            </w:pPr>
            <w:r w:rsidRPr="000E1654">
              <w:t>:16S:ACCTINFO</w:t>
            </w:r>
          </w:p>
        </w:tc>
        <w:tc>
          <w:tcPr>
            <w:tcW w:w="4762" w:type="dxa"/>
          </w:tcPr>
          <w:p w14:paraId="13B423AF" w14:textId="3997C8F2" w:rsidR="00D05605" w:rsidRDefault="00D05605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D05605" w14:paraId="76807AAD" w14:textId="77777777" w:rsidTr="0010606C">
        <w:tc>
          <w:tcPr>
            <w:tcW w:w="5488" w:type="dxa"/>
          </w:tcPr>
          <w:p w14:paraId="5177A66E" w14:textId="11D87F49" w:rsidR="00D05605" w:rsidRDefault="00D05605" w:rsidP="008A44AD">
            <w:pPr>
              <w:numPr>
                <w:ilvl w:val="0"/>
                <w:numId w:val="1"/>
              </w:numPr>
              <w:ind w:left="-6" w:firstLine="6"/>
            </w:pPr>
            <w:r w:rsidRPr="000E1654">
              <w:t>:16S:USECU</w:t>
            </w:r>
          </w:p>
        </w:tc>
        <w:tc>
          <w:tcPr>
            <w:tcW w:w="4762" w:type="dxa"/>
          </w:tcPr>
          <w:p w14:paraId="7638A78B" w14:textId="71FCFF3B" w:rsidR="00D05605" w:rsidRDefault="00D05605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D05605" w14:paraId="61AEE525" w14:textId="77777777" w:rsidTr="0010606C">
        <w:tc>
          <w:tcPr>
            <w:tcW w:w="5488" w:type="dxa"/>
          </w:tcPr>
          <w:p w14:paraId="3F4C6F31" w14:textId="1DE4EA4B" w:rsidR="00D05605" w:rsidRDefault="00D05605" w:rsidP="008A44AD">
            <w:pPr>
              <w:numPr>
                <w:ilvl w:val="0"/>
                <w:numId w:val="1"/>
              </w:numPr>
              <w:ind w:left="-6" w:firstLine="6"/>
            </w:pPr>
            <w:r w:rsidRPr="000E1654">
              <w:t>:16R:BENODET</w:t>
            </w:r>
          </w:p>
        </w:tc>
        <w:tc>
          <w:tcPr>
            <w:tcW w:w="4762" w:type="dxa"/>
          </w:tcPr>
          <w:p w14:paraId="72527DBE" w14:textId="6645C6B5" w:rsidR="00D05605" w:rsidRDefault="00D05605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D05605" w14:paraId="21A57A7A" w14:textId="77777777" w:rsidTr="0010606C">
        <w:tc>
          <w:tcPr>
            <w:tcW w:w="5488" w:type="dxa"/>
          </w:tcPr>
          <w:p w14:paraId="4CA7DCCA" w14:textId="35D5CDD2" w:rsidR="00D05605" w:rsidRDefault="00D05605" w:rsidP="008A44AD">
            <w:pPr>
              <w:numPr>
                <w:ilvl w:val="0"/>
                <w:numId w:val="1"/>
              </w:numPr>
              <w:ind w:left="-6" w:firstLine="6"/>
            </w:pPr>
            <w:r w:rsidRPr="000E1654">
              <w:t>:95P::OWND//IMPJRUMM</w:t>
            </w:r>
          </w:p>
        </w:tc>
        <w:tc>
          <w:tcPr>
            <w:tcW w:w="4762" w:type="dxa"/>
          </w:tcPr>
          <w:p w14:paraId="5ECE0BBF" w14:textId="4BBD3CE4" w:rsidR="00D05605" w:rsidRDefault="00D05605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D05605" w:rsidRPr="008427F4" w14:paraId="4DB99DBF" w14:textId="77777777" w:rsidTr="0010606C">
        <w:tc>
          <w:tcPr>
            <w:tcW w:w="5488" w:type="dxa"/>
          </w:tcPr>
          <w:p w14:paraId="753EB1F7" w14:textId="64A6B295" w:rsidR="00D05605" w:rsidRPr="008E29B2" w:rsidRDefault="00D0560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8E29B2">
              <w:rPr>
                <w:lang w:val="en-US"/>
              </w:rPr>
              <w:t>:95S::ALTE/</w:t>
            </w:r>
            <w:ins w:id="156" w:author="Draft 2" w:date="2016-02-02T13:33:00Z">
              <w:r w:rsidR="008305A7">
                <w:rPr>
                  <w:lang w:val="en-US"/>
                </w:rPr>
                <w:t>NSDR</w:t>
              </w:r>
            </w:ins>
            <w:r w:rsidRPr="008E29B2">
              <w:rPr>
                <w:lang w:val="en-US"/>
              </w:rPr>
              <w:t>/OGRN/RU/1027739132555</w:t>
            </w:r>
          </w:p>
        </w:tc>
        <w:tc>
          <w:tcPr>
            <w:tcW w:w="4762" w:type="dxa"/>
          </w:tcPr>
          <w:p w14:paraId="013E4A6B" w14:textId="5F2688ED" w:rsidR="00D05605" w:rsidRPr="008E29B2" w:rsidRDefault="00D0560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D05605" w:rsidRPr="008427F4" w14:paraId="5C283701" w14:textId="77777777" w:rsidTr="0010606C">
        <w:tc>
          <w:tcPr>
            <w:tcW w:w="5488" w:type="dxa"/>
          </w:tcPr>
          <w:p w14:paraId="1164C12D" w14:textId="5101A5CA" w:rsidR="00D05605" w:rsidRPr="00D05605" w:rsidRDefault="00D0560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D05605">
              <w:rPr>
                <w:lang w:val="en-US"/>
              </w:rPr>
              <w:t>:95S::ALTE/</w:t>
            </w:r>
            <w:ins w:id="157" w:author="Draft 2" w:date="2016-02-02T13:23:00Z">
              <w:r w:rsidR="006C510E">
                <w:rPr>
                  <w:lang w:val="en-US"/>
                </w:rPr>
                <w:t>NSDR</w:t>
              </w:r>
            </w:ins>
            <w:r w:rsidRPr="00D05605">
              <w:rPr>
                <w:lang w:val="en-US"/>
              </w:rPr>
              <w:t>/ACCB/RU/</w:t>
            </w:r>
            <w:r w:rsidR="009924FC">
              <w:rPr>
                <w:lang w:val="en-US"/>
              </w:rPr>
              <w:t>MX</w:t>
            </w:r>
            <w:r w:rsidRPr="00D05605">
              <w:rPr>
                <w:lang w:val="en-US"/>
              </w:rPr>
              <w:t>000002</w:t>
            </w:r>
          </w:p>
        </w:tc>
        <w:tc>
          <w:tcPr>
            <w:tcW w:w="4762" w:type="dxa"/>
          </w:tcPr>
          <w:p w14:paraId="61538528" w14:textId="4BD08C30" w:rsidR="00D05605" w:rsidRPr="00D05605" w:rsidRDefault="00D0560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991784" w:rsidRPr="008427F4" w14:paraId="7E05CB2E" w14:textId="77777777" w:rsidTr="0010606C">
        <w:tc>
          <w:tcPr>
            <w:tcW w:w="5488" w:type="dxa"/>
          </w:tcPr>
          <w:p w14:paraId="453DADFD" w14:textId="06FDED2F" w:rsidR="00991784" w:rsidRPr="00D05605" w:rsidRDefault="00991784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461287">
              <w:rPr>
                <w:lang w:val="en-US"/>
              </w:rPr>
              <w:t>:95S::ALTE/NSDR/LEID/RU/98765432109876543210</w:t>
            </w:r>
          </w:p>
        </w:tc>
        <w:tc>
          <w:tcPr>
            <w:tcW w:w="4762" w:type="dxa"/>
          </w:tcPr>
          <w:p w14:paraId="6A489840" w14:textId="77777777" w:rsidR="00991784" w:rsidRPr="00D05605" w:rsidRDefault="00991784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D05605" w:rsidRPr="002A48F2" w14:paraId="1843335A" w14:textId="77777777" w:rsidTr="0010606C">
        <w:tc>
          <w:tcPr>
            <w:tcW w:w="5488" w:type="dxa"/>
          </w:tcPr>
          <w:p w14:paraId="633756AA" w14:textId="302663D4" w:rsidR="00D05605" w:rsidRPr="00D05605" w:rsidRDefault="00D0560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D05605">
              <w:rPr>
                <w:lang w:val="en-US"/>
              </w:rPr>
              <w:t>:95S::ALTE/NSDR/RHID/RU/2</w:t>
            </w:r>
          </w:p>
        </w:tc>
        <w:tc>
          <w:tcPr>
            <w:tcW w:w="4762" w:type="dxa"/>
          </w:tcPr>
          <w:p w14:paraId="5D04B290" w14:textId="17BC5D5B" w:rsidR="00D05605" w:rsidRPr="002A48F2" w:rsidRDefault="002A48F2" w:rsidP="008A44AD">
            <w:pPr>
              <w:numPr>
                <w:ilvl w:val="0"/>
                <w:numId w:val="1"/>
              </w:numPr>
              <w:ind w:left="-6" w:firstLine="6"/>
            </w:pPr>
            <w:r>
              <w:t>Идентификатор</w:t>
            </w:r>
            <w:r w:rsidRPr="002A48F2">
              <w:t xml:space="preserve"> </w:t>
            </w:r>
            <w:r>
              <w:rPr>
                <w:lang w:val="en-US"/>
              </w:rPr>
              <w:t>RHID</w:t>
            </w:r>
            <w:r w:rsidRPr="002A48F2">
              <w:t xml:space="preserve"> </w:t>
            </w:r>
            <w:r>
              <w:t xml:space="preserve">, должен быть равен </w:t>
            </w:r>
            <w:r>
              <w:rPr>
                <w:lang w:val="en-US"/>
              </w:rPr>
              <w:t>RHID</w:t>
            </w:r>
            <w:r w:rsidRPr="002A48F2">
              <w:t xml:space="preserve"> </w:t>
            </w:r>
            <w:r>
              <w:t xml:space="preserve">в предыдущем МТ565 для владельца указанного в блоке </w:t>
            </w:r>
            <w:r>
              <w:rPr>
                <w:lang w:val="en-US"/>
              </w:rPr>
              <w:t>BENODET</w:t>
            </w:r>
          </w:p>
        </w:tc>
      </w:tr>
      <w:tr w:rsidR="00D05605" w14:paraId="4D9F64B1" w14:textId="77777777" w:rsidTr="0010606C">
        <w:tc>
          <w:tcPr>
            <w:tcW w:w="5488" w:type="dxa"/>
          </w:tcPr>
          <w:p w14:paraId="13B8D427" w14:textId="7A91F666" w:rsidR="00D05605" w:rsidRDefault="00D05605" w:rsidP="008A44AD">
            <w:pPr>
              <w:numPr>
                <w:ilvl w:val="0"/>
                <w:numId w:val="1"/>
              </w:numPr>
              <w:ind w:left="-6" w:firstLine="6"/>
            </w:pPr>
            <w:r w:rsidRPr="000E1654">
              <w:t>:36B::OWND//UNIT/0,</w:t>
            </w:r>
          </w:p>
        </w:tc>
        <w:tc>
          <w:tcPr>
            <w:tcW w:w="4762" w:type="dxa"/>
          </w:tcPr>
          <w:p w14:paraId="34AF8C20" w14:textId="4B89A529" w:rsidR="00D05605" w:rsidRDefault="00D05605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D05605" w14:paraId="2A96FA11" w14:textId="77777777" w:rsidTr="0010606C">
        <w:tc>
          <w:tcPr>
            <w:tcW w:w="5488" w:type="dxa"/>
          </w:tcPr>
          <w:p w14:paraId="67DE41FD" w14:textId="1E76B850" w:rsidR="00D05605" w:rsidRDefault="00D05605" w:rsidP="008A44AD">
            <w:pPr>
              <w:numPr>
                <w:ilvl w:val="0"/>
                <w:numId w:val="1"/>
              </w:numPr>
              <w:ind w:left="-6" w:firstLine="6"/>
            </w:pPr>
            <w:r w:rsidRPr="000E1654">
              <w:t>:16S:BENODET</w:t>
            </w:r>
          </w:p>
        </w:tc>
        <w:tc>
          <w:tcPr>
            <w:tcW w:w="4762" w:type="dxa"/>
          </w:tcPr>
          <w:p w14:paraId="549671C2" w14:textId="0A489B33" w:rsidR="00D05605" w:rsidRDefault="00D05605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D05605" w14:paraId="060038A7" w14:textId="77777777" w:rsidTr="0010606C">
        <w:tc>
          <w:tcPr>
            <w:tcW w:w="5488" w:type="dxa"/>
          </w:tcPr>
          <w:p w14:paraId="728B47F2" w14:textId="2FCA987C" w:rsidR="00D05605" w:rsidRDefault="00D05605" w:rsidP="008A44AD">
            <w:pPr>
              <w:numPr>
                <w:ilvl w:val="0"/>
                <w:numId w:val="1"/>
              </w:numPr>
              <w:ind w:left="-6" w:firstLine="6"/>
            </w:pPr>
            <w:r w:rsidRPr="000E1654">
              <w:t>:16R:CAINST</w:t>
            </w:r>
          </w:p>
        </w:tc>
        <w:tc>
          <w:tcPr>
            <w:tcW w:w="4762" w:type="dxa"/>
          </w:tcPr>
          <w:p w14:paraId="645402E7" w14:textId="407DA909" w:rsidR="00D05605" w:rsidRDefault="00D05605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D05605" w14:paraId="53F1453F" w14:textId="77777777" w:rsidTr="0010606C">
        <w:tc>
          <w:tcPr>
            <w:tcW w:w="5488" w:type="dxa"/>
          </w:tcPr>
          <w:p w14:paraId="28B08900" w14:textId="3173BF46" w:rsidR="00D05605" w:rsidRDefault="00D05605" w:rsidP="008A44AD">
            <w:pPr>
              <w:numPr>
                <w:ilvl w:val="0"/>
                <w:numId w:val="1"/>
              </w:numPr>
              <w:ind w:left="-6" w:firstLine="6"/>
            </w:pPr>
            <w:r w:rsidRPr="000E1654">
              <w:t>:13A::CAON//UNS</w:t>
            </w:r>
          </w:p>
        </w:tc>
        <w:tc>
          <w:tcPr>
            <w:tcW w:w="4762" w:type="dxa"/>
          </w:tcPr>
          <w:p w14:paraId="17849267" w14:textId="49468547" w:rsidR="00D05605" w:rsidRDefault="00D05605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D05605" w14:paraId="62024EE6" w14:textId="77777777" w:rsidTr="0010606C">
        <w:tc>
          <w:tcPr>
            <w:tcW w:w="5488" w:type="dxa"/>
          </w:tcPr>
          <w:p w14:paraId="32FCE879" w14:textId="53E66892" w:rsidR="00D05605" w:rsidRDefault="00D05605" w:rsidP="008A44AD">
            <w:pPr>
              <w:numPr>
                <w:ilvl w:val="0"/>
                <w:numId w:val="1"/>
              </w:numPr>
              <w:ind w:left="-6" w:firstLine="6"/>
            </w:pPr>
            <w:r w:rsidRPr="000E1654">
              <w:t>:22F::CAOP//CERT</w:t>
            </w:r>
          </w:p>
        </w:tc>
        <w:tc>
          <w:tcPr>
            <w:tcW w:w="4762" w:type="dxa"/>
          </w:tcPr>
          <w:p w14:paraId="2B6F259A" w14:textId="29E1BB97" w:rsidR="00D05605" w:rsidRDefault="00D05605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D05605" w14:paraId="6ABEB28A" w14:textId="77777777" w:rsidTr="0010606C">
        <w:tc>
          <w:tcPr>
            <w:tcW w:w="5488" w:type="dxa"/>
          </w:tcPr>
          <w:p w14:paraId="0D99B21D" w14:textId="0BC54481" w:rsidR="00D05605" w:rsidRDefault="00D05605" w:rsidP="008A44AD">
            <w:pPr>
              <w:numPr>
                <w:ilvl w:val="0"/>
                <w:numId w:val="1"/>
              </w:numPr>
              <w:ind w:left="-6" w:firstLine="6"/>
            </w:pPr>
            <w:r w:rsidRPr="000E1654">
              <w:t>:36B::QINS//UNIT/0,</w:t>
            </w:r>
          </w:p>
        </w:tc>
        <w:tc>
          <w:tcPr>
            <w:tcW w:w="4762" w:type="dxa"/>
          </w:tcPr>
          <w:p w14:paraId="5C52ACDE" w14:textId="37532528" w:rsidR="00D05605" w:rsidRDefault="00D05605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D05605" w14:paraId="284F7922" w14:textId="77777777" w:rsidTr="0010606C">
        <w:tc>
          <w:tcPr>
            <w:tcW w:w="5488" w:type="dxa"/>
          </w:tcPr>
          <w:p w14:paraId="30D43592" w14:textId="3EB16A98" w:rsidR="00D05605" w:rsidRDefault="00D05605" w:rsidP="008A44AD">
            <w:pPr>
              <w:numPr>
                <w:ilvl w:val="0"/>
                <w:numId w:val="1"/>
              </w:numPr>
              <w:ind w:left="-6" w:firstLine="6"/>
            </w:pPr>
            <w:r w:rsidRPr="000E1654">
              <w:t>:16S:CAINST</w:t>
            </w:r>
          </w:p>
        </w:tc>
        <w:tc>
          <w:tcPr>
            <w:tcW w:w="4762" w:type="dxa"/>
          </w:tcPr>
          <w:p w14:paraId="5817E8EC" w14:textId="4B881599" w:rsidR="00D05605" w:rsidRDefault="00D05605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</w:tbl>
    <w:p w14:paraId="57777F86" w14:textId="77777777" w:rsidR="00B26016" w:rsidRDefault="00B26016" w:rsidP="00B26016">
      <w:pPr>
        <w:pStyle w:val="1"/>
        <w:numPr>
          <w:ilvl w:val="0"/>
          <w:numId w:val="2"/>
        </w:numPr>
      </w:pPr>
      <w:bookmarkStart w:id="158" w:name="_Toc445282174"/>
      <w:r w:rsidRPr="00573402">
        <w:t>Сообщение МТ56</w:t>
      </w:r>
      <w:r>
        <w:t xml:space="preserve">7. Статус головного депозитария </w:t>
      </w:r>
      <w:r w:rsidRPr="00F83010">
        <w:t>COMP</w:t>
      </w:r>
      <w:r>
        <w:t xml:space="preserve"> (</w:t>
      </w:r>
      <w:r>
        <w:rPr>
          <w:lang w:val="en-US"/>
        </w:rPr>
        <w:t>PACK</w:t>
      </w:r>
      <w:r w:rsidRPr="0019626F">
        <w:t>)</w:t>
      </w:r>
      <w:bookmarkEnd w:id="158"/>
    </w:p>
    <w:p w14:paraId="1E64192A" w14:textId="77777777" w:rsidR="00B26016" w:rsidRDefault="00B26016" w:rsidP="00B26016">
      <w:pPr>
        <w:numPr>
          <w:ilvl w:val="0"/>
          <w:numId w:val="1"/>
        </w:numPr>
        <w:ind w:hanging="6"/>
      </w:pPr>
      <w:r w:rsidRPr="00F83010">
        <w:t>Легенда</w:t>
      </w:r>
      <w:r>
        <w:t xml:space="preserve">: </w:t>
      </w:r>
    </w:p>
    <w:p w14:paraId="01261FCD" w14:textId="77777777" w:rsidR="00B26016" w:rsidRPr="008F00E6" w:rsidRDefault="00B26016" w:rsidP="00B26016">
      <w:pPr>
        <w:numPr>
          <w:ilvl w:val="0"/>
          <w:numId w:val="1"/>
        </w:numPr>
        <w:ind w:hanging="6"/>
      </w:pPr>
      <w:r w:rsidRPr="008F00E6">
        <w:lastRenderedPageBreak/>
        <w:t xml:space="preserve">НРД переслал </w:t>
      </w:r>
      <w:r>
        <w:t xml:space="preserve">поручение от </w:t>
      </w:r>
      <w:r w:rsidRPr="008F00E6">
        <w:t xml:space="preserve">депонента (код НРД МС0123456789) </w:t>
      </w:r>
      <w:r>
        <w:t xml:space="preserve"> </w:t>
      </w:r>
      <w:r w:rsidRPr="008F00E6">
        <w:t xml:space="preserve">с исходящим референсом 11111111 регистратору (код НРД MS0142000555). </w:t>
      </w:r>
    </w:p>
    <w:p w14:paraId="2E9EB026" w14:textId="77777777" w:rsidR="00B26016" w:rsidRPr="008F00E6" w:rsidRDefault="00B26016" w:rsidP="00B26016">
      <w:pPr>
        <w:numPr>
          <w:ilvl w:val="0"/>
          <w:numId w:val="1"/>
        </w:numPr>
        <w:ind w:hanging="6"/>
      </w:pPr>
      <w:r w:rsidRPr="008F00E6">
        <w:t xml:space="preserve">При пересылке инструкции НРД присвоил исходящий референс: 33333333. </w:t>
      </w:r>
    </w:p>
    <w:p w14:paraId="18D86FE2" w14:textId="77777777" w:rsidR="00B26016" w:rsidRPr="008F00E6" w:rsidRDefault="00B26016" w:rsidP="00B26016">
      <w:pPr>
        <w:numPr>
          <w:ilvl w:val="0"/>
          <w:numId w:val="1"/>
        </w:numPr>
        <w:ind w:hanging="6"/>
      </w:pPr>
      <w:r w:rsidRPr="008F00E6">
        <w:t xml:space="preserve">Регистратор получил </w:t>
      </w:r>
      <w:r>
        <w:t>поручение</w:t>
      </w:r>
      <w:r w:rsidRPr="008F00E6">
        <w:t>, успешно обработал, сформировал статус обработки инструкции и отправил его в НРД.</w:t>
      </w:r>
    </w:p>
    <w:p w14:paraId="4248FA6B" w14:textId="77777777" w:rsidR="00B26016" w:rsidRPr="008F00E6" w:rsidRDefault="00B26016" w:rsidP="00B26016">
      <w:pPr>
        <w:numPr>
          <w:ilvl w:val="0"/>
          <w:numId w:val="1"/>
        </w:numPr>
        <w:ind w:hanging="6"/>
      </w:pPr>
      <w:r w:rsidRPr="008F00E6">
        <w:t xml:space="preserve">НРД пересылает это сообщение </w:t>
      </w:r>
      <w:r>
        <w:t>МТ567</w:t>
      </w:r>
      <w:r w:rsidRPr="008F00E6">
        <w:t xml:space="preserve"> с референсом 22222222 со статусом обработки </w:t>
      </w:r>
      <w:r>
        <w:rPr>
          <w:lang w:val="en-US"/>
        </w:rPr>
        <w:t>PACK</w:t>
      </w:r>
      <w:r w:rsidRPr="008F00E6">
        <w:t xml:space="preserve"> (</w:t>
      </w:r>
      <w:r>
        <w:t>регистратор присвоил COMP (обработка завершена), но так как такого статуса нет в перечне допустимых в формате</w:t>
      </w:r>
      <w:r w:rsidRPr="00CA5A6F">
        <w:t xml:space="preserve"> </w:t>
      </w:r>
      <w:r>
        <w:rPr>
          <w:lang w:val="en-US"/>
        </w:rPr>
        <w:t>ISO</w:t>
      </w:r>
      <w:r>
        <w:t xml:space="preserve">15022, то он заменяется на </w:t>
      </w:r>
      <w:r>
        <w:rPr>
          <w:lang w:val="en-US"/>
        </w:rPr>
        <w:t>PACK</w:t>
      </w:r>
      <w:r>
        <w:t xml:space="preserve">, при этом в текстовом описании статуса указывается значения соответствующее статусу </w:t>
      </w:r>
      <w:r>
        <w:rPr>
          <w:lang w:val="en-US"/>
        </w:rPr>
        <w:t>COMP</w:t>
      </w:r>
      <w:r w:rsidRPr="00CA5A6F">
        <w:t>)</w:t>
      </w:r>
      <w:r w:rsidRPr="008F00E6">
        <w:t>.</w:t>
      </w:r>
    </w:p>
    <w:p w14:paraId="04BBBDBE" w14:textId="77777777" w:rsidR="00B26016" w:rsidRPr="00573402" w:rsidRDefault="00B26016" w:rsidP="00B26016">
      <w:pPr>
        <w:numPr>
          <w:ilvl w:val="0"/>
          <w:numId w:val="1"/>
        </w:numPr>
        <w:ind w:hanging="6"/>
      </w:pP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B26016" w14:paraId="23507EA5" w14:textId="77777777" w:rsidTr="006227CB">
        <w:tc>
          <w:tcPr>
            <w:tcW w:w="5488" w:type="dxa"/>
            <w:shd w:val="clear" w:color="auto" w:fill="F2F2F2" w:themeFill="background1" w:themeFillShade="F2"/>
          </w:tcPr>
          <w:p w14:paraId="316ADC2B" w14:textId="77777777" w:rsidR="00B26016" w:rsidRPr="00445088" w:rsidRDefault="00B26016" w:rsidP="006227CB">
            <w:pPr>
              <w:pStyle w:val="a3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6B8D35A9" w14:textId="77777777" w:rsidR="00B26016" w:rsidRDefault="00B26016" w:rsidP="006227CB">
            <w:pPr>
              <w:pStyle w:val="a3"/>
            </w:pPr>
            <w:r>
              <w:t>Комментарии</w:t>
            </w:r>
          </w:p>
        </w:tc>
      </w:tr>
      <w:tr w:rsidR="00B26016" w14:paraId="3727B2F6" w14:textId="77777777" w:rsidTr="006227CB">
        <w:tc>
          <w:tcPr>
            <w:tcW w:w="5488" w:type="dxa"/>
          </w:tcPr>
          <w:p w14:paraId="6217494B" w14:textId="77777777" w:rsidR="00B26016" w:rsidRPr="00445088" w:rsidRDefault="00B26016" w:rsidP="006227CB">
            <w:pPr>
              <w:pStyle w:val="a7"/>
            </w:pPr>
            <w:r>
              <w:t>:16R:GENL</w:t>
            </w:r>
          </w:p>
        </w:tc>
        <w:tc>
          <w:tcPr>
            <w:tcW w:w="4762" w:type="dxa"/>
          </w:tcPr>
          <w:p w14:paraId="3263BBC8" w14:textId="77777777" w:rsidR="00B26016" w:rsidRDefault="00B26016" w:rsidP="006227CB">
            <w:pPr>
              <w:pStyle w:val="a7"/>
            </w:pPr>
          </w:p>
        </w:tc>
      </w:tr>
      <w:tr w:rsidR="00B26016" w14:paraId="68F773BE" w14:textId="77777777" w:rsidTr="006227CB">
        <w:tc>
          <w:tcPr>
            <w:tcW w:w="5488" w:type="dxa"/>
          </w:tcPr>
          <w:p w14:paraId="09094FE7" w14:textId="77777777" w:rsidR="00B26016" w:rsidRPr="00445088" w:rsidRDefault="00B26016" w:rsidP="006227CB">
            <w:pPr>
              <w:pStyle w:val="a7"/>
            </w:pPr>
            <w:r>
              <w:t>:20C::CORP//206081X5456</w:t>
            </w:r>
          </w:p>
        </w:tc>
        <w:tc>
          <w:tcPr>
            <w:tcW w:w="4762" w:type="dxa"/>
          </w:tcPr>
          <w:p w14:paraId="454AFDCD" w14:textId="77777777" w:rsidR="00B26016" w:rsidRDefault="00B26016" w:rsidP="006227CB">
            <w:pPr>
              <w:pStyle w:val="a7"/>
            </w:pPr>
            <w:r>
              <w:t xml:space="preserve">Референс КД </w:t>
            </w:r>
          </w:p>
        </w:tc>
      </w:tr>
      <w:tr w:rsidR="00B26016" w14:paraId="512D7FAF" w14:textId="77777777" w:rsidTr="006227CB">
        <w:tc>
          <w:tcPr>
            <w:tcW w:w="5488" w:type="dxa"/>
          </w:tcPr>
          <w:p w14:paraId="78202ACB" w14:textId="77777777" w:rsidR="00B26016" w:rsidRPr="00445088" w:rsidRDefault="00B26016" w:rsidP="006227CB">
            <w:pPr>
              <w:pStyle w:val="a7"/>
            </w:pPr>
            <w:r>
              <w:t>:20C::SEME//</w:t>
            </w:r>
            <w:r w:rsidRPr="008F00E6">
              <w:t xml:space="preserve">22222222 </w:t>
            </w:r>
          </w:p>
        </w:tc>
        <w:tc>
          <w:tcPr>
            <w:tcW w:w="4762" w:type="dxa"/>
          </w:tcPr>
          <w:p w14:paraId="0516A7BC" w14:textId="77777777" w:rsidR="00B26016" w:rsidRDefault="00B26016" w:rsidP="006227CB">
            <w:pPr>
              <w:pStyle w:val="a7"/>
            </w:pPr>
          </w:p>
        </w:tc>
      </w:tr>
      <w:tr w:rsidR="00B26016" w14:paraId="418F4375" w14:textId="77777777" w:rsidTr="006227CB">
        <w:tc>
          <w:tcPr>
            <w:tcW w:w="5488" w:type="dxa"/>
          </w:tcPr>
          <w:p w14:paraId="598832BE" w14:textId="77777777" w:rsidR="00B26016" w:rsidRDefault="00B26016" w:rsidP="006227CB">
            <w:pPr>
              <w:pStyle w:val="a7"/>
            </w:pPr>
            <w:r>
              <w:t>:23G:INST</w:t>
            </w:r>
          </w:p>
        </w:tc>
        <w:tc>
          <w:tcPr>
            <w:tcW w:w="4762" w:type="dxa"/>
          </w:tcPr>
          <w:p w14:paraId="590F7884" w14:textId="77777777" w:rsidR="00B26016" w:rsidRDefault="00B26016" w:rsidP="006227CB">
            <w:pPr>
              <w:pStyle w:val="a7"/>
            </w:pPr>
          </w:p>
        </w:tc>
      </w:tr>
      <w:tr w:rsidR="00B26016" w14:paraId="52E55EB9" w14:textId="77777777" w:rsidTr="006227CB">
        <w:tc>
          <w:tcPr>
            <w:tcW w:w="5488" w:type="dxa"/>
          </w:tcPr>
          <w:p w14:paraId="301BC1BC" w14:textId="77777777" w:rsidR="00B26016" w:rsidRDefault="00B26016" w:rsidP="006227CB">
            <w:pPr>
              <w:pStyle w:val="a7"/>
            </w:pPr>
            <w:r>
              <w:t>:22F::CAEV//</w:t>
            </w:r>
            <w:r>
              <w:rPr>
                <w:lang w:val="en-US"/>
              </w:rPr>
              <w:t>BMET</w:t>
            </w:r>
          </w:p>
        </w:tc>
        <w:tc>
          <w:tcPr>
            <w:tcW w:w="4762" w:type="dxa"/>
          </w:tcPr>
          <w:p w14:paraId="33E42828" w14:textId="77777777" w:rsidR="00B26016" w:rsidRDefault="00B26016" w:rsidP="006227CB">
            <w:pPr>
              <w:pStyle w:val="a7"/>
            </w:pPr>
          </w:p>
        </w:tc>
      </w:tr>
      <w:tr w:rsidR="00B26016" w14:paraId="41B070FF" w14:textId="77777777" w:rsidTr="006227CB">
        <w:tc>
          <w:tcPr>
            <w:tcW w:w="5488" w:type="dxa"/>
          </w:tcPr>
          <w:p w14:paraId="446FB107" w14:textId="77777777" w:rsidR="00B26016" w:rsidRDefault="00B26016" w:rsidP="006227CB">
            <w:pPr>
              <w:pStyle w:val="a7"/>
            </w:pPr>
            <w:r>
              <w:t>:98C::PREP//201</w:t>
            </w:r>
            <w:r>
              <w:rPr>
                <w:lang w:val="en-US"/>
              </w:rPr>
              <w:t>60703</w:t>
            </w:r>
            <w:r>
              <w:t>105940</w:t>
            </w:r>
          </w:p>
        </w:tc>
        <w:tc>
          <w:tcPr>
            <w:tcW w:w="4762" w:type="dxa"/>
          </w:tcPr>
          <w:p w14:paraId="0BE740DF" w14:textId="77777777" w:rsidR="00B26016" w:rsidRDefault="00B26016" w:rsidP="006227CB">
            <w:pPr>
              <w:pStyle w:val="a7"/>
            </w:pPr>
          </w:p>
        </w:tc>
      </w:tr>
      <w:tr w:rsidR="00B26016" w14:paraId="54191E20" w14:textId="77777777" w:rsidTr="006227CB">
        <w:tc>
          <w:tcPr>
            <w:tcW w:w="5488" w:type="dxa"/>
          </w:tcPr>
          <w:p w14:paraId="28EBB324" w14:textId="77777777" w:rsidR="00B26016" w:rsidRDefault="00B26016" w:rsidP="006227CB">
            <w:pPr>
              <w:pStyle w:val="a7"/>
            </w:pPr>
            <w:r>
              <w:t>:16R:LINK</w:t>
            </w:r>
          </w:p>
        </w:tc>
        <w:tc>
          <w:tcPr>
            <w:tcW w:w="4762" w:type="dxa"/>
          </w:tcPr>
          <w:p w14:paraId="75443102" w14:textId="77777777" w:rsidR="00B26016" w:rsidRDefault="00B26016" w:rsidP="006227CB">
            <w:pPr>
              <w:pStyle w:val="a7"/>
            </w:pPr>
          </w:p>
        </w:tc>
      </w:tr>
      <w:tr w:rsidR="00B26016" w14:paraId="450EA27F" w14:textId="77777777" w:rsidTr="006227CB">
        <w:tc>
          <w:tcPr>
            <w:tcW w:w="5488" w:type="dxa"/>
          </w:tcPr>
          <w:p w14:paraId="62A589F7" w14:textId="21E3F13A" w:rsidR="00B26016" w:rsidRPr="008F00E6" w:rsidRDefault="00B26016" w:rsidP="00406F0F">
            <w:pPr>
              <w:pStyle w:val="a7"/>
            </w:pPr>
            <w:r w:rsidRPr="008F00E6">
              <w:t>:13</w:t>
            </w:r>
            <w:r w:rsidR="00406F0F">
              <w:rPr>
                <w:lang w:val="en-US"/>
              </w:rPr>
              <w:t>A</w:t>
            </w:r>
            <w:r w:rsidRPr="008F00E6">
              <w:t>::LINK//565</w:t>
            </w:r>
          </w:p>
        </w:tc>
        <w:tc>
          <w:tcPr>
            <w:tcW w:w="4762" w:type="dxa"/>
          </w:tcPr>
          <w:p w14:paraId="03AAA87E" w14:textId="77777777" w:rsidR="00B26016" w:rsidRDefault="00B26016" w:rsidP="006227CB">
            <w:pPr>
              <w:pStyle w:val="a7"/>
            </w:pPr>
            <w:r>
              <w:t>Заполняется, если поручение было получено в сообщении МТ565</w:t>
            </w:r>
          </w:p>
        </w:tc>
      </w:tr>
      <w:tr w:rsidR="00B26016" w14:paraId="1CEE3C0C" w14:textId="77777777" w:rsidTr="006227CB">
        <w:tc>
          <w:tcPr>
            <w:tcW w:w="5488" w:type="dxa"/>
          </w:tcPr>
          <w:p w14:paraId="5D7CA8DE" w14:textId="77777777" w:rsidR="00B26016" w:rsidRDefault="00B26016" w:rsidP="006227CB">
            <w:pPr>
              <w:pStyle w:val="a7"/>
            </w:pPr>
            <w:r>
              <w:t>:20C::RELA//</w:t>
            </w:r>
            <w:r w:rsidRPr="008F00E6">
              <w:t xml:space="preserve">11111111 </w:t>
            </w:r>
          </w:p>
        </w:tc>
        <w:tc>
          <w:tcPr>
            <w:tcW w:w="4762" w:type="dxa"/>
          </w:tcPr>
          <w:p w14:paraId="12673879" w14:textId="77777777" w:rsidR="00B26016" w:rsidRDefault="00B26016" w:rsidP="006227CB">
            <w:pPr>
              <w:pStyle w:val="a7"/>
            </w:pPr>
            <w:r>
              <w:t>Референс связанной инструкции</w:t>
            </w:r>
          </w:p>
        </w:tc>
      </w:tr>
      <w:tr w:rsidR="00B26016" w14:paraId="23F0EE4F" w14:textId="77777777" w:rsidTr="006227CB">
        <w:tc>
          <w:tcPr>
            <w:tcW w:w="5488" w:type="dxa"/>
          </w:tcPr>
          <w:p w14:paraId="7A8253C6" w14:textId="77777777" w:rsidR="00B26016" w:rsidRDefault="00B26016" w:rsidP="006227CB">
            <w:pPr>
              <w:pStyle w:val="a7"/>
            </w:pPr>
            <w:r>
              <w:t>:16S:LINK</w:t>
            </w:r>
          </w:p>
        </w:tc>
        <w:tc>
          <w:tcPr>
            <w:tcW w:w="4762" w:type="dxa"/>
          </w:tcPr>
          <w:p w14:paraId="74D4D4B4" w14:textId="77777777" w:rsidR="00B26016" w:rsidRDefault="00B26016" w:rsidP="006227CB">
            <w:pPr>
              <w:pStyle w:val="a7"/>
            </w:pPr>
          </w:p>
        </w:tc>
      </w:tr>
      <w:tr w:rsidR="00B26016" w14:paraId="41BF703F" w14:textId="77777777" w:rsidTr="006227CB">
        <w:tc>
          <w:tcPr>
            <w:tcW w:w="5488" w:type="dxa"/>
          </w:tcPr>
          <w:p w14:paraId="6CF31C58" w14:textId="77777777" w:rsidR="00B26016" w:rsidRDefault="00B26016" w:rsidP="006227CB">
            <w:pPr>
              <w:pStyle w:val="a7"/>
            </w:pPr>
            <w:r>
              <w:t>:16R:LINK</w:t>
            </w:r>
          </w:p>
        </w:tc>
        <w:tc>
          <w:tcPr>
            <w:tcW w:w="4762" w:type="dxa"/>
          </w:tcPr>
          <w:p w14:paraId="45935F65" w14:textId="77777777" w:rsidR="00B26016" w:rsidRDefault="00B26016" w:rsidP="006227CB">
            <w:pPr>
              <w:pStyle w:val="a7"/>
            </w:pPr>
          </w:p>
        </w:tc>
      </w:tr>
      <w:tr w:rsidR="00B26016" w14:paraId="16D50FE5" w14:textId="77777777" w:rsidTr="006227CB">
        <w:tc>
          <w:tcPr>
            <w:tcW w:w="5488" w:type="dxa"/>
          </w:tcPr>
          <w:p w14:paraId="6841F075" w14:textId="77777777" w:rsidR="00B26016" w:rsidRDefault="00B26016" w:rsidP="006227CB">
            <w:pPr>
              <w:pStyle w:val="a7"/>
            </w:pPr>
            <w:r>
              <w:t>:20C::PREV//</w:t>
            </w:r>
            <w:r w:rsidRPr="008F00E6">
              <w:t>33333333</w:t>
            </w:r>
          </w:p>
        </w:tc>
        <w:tc>
          <w:tcPr>
            <w:tcW w:w="4762" w:type="dxa"/>
          </w:tcPr>
          <w:p w14:paraId="44B2B4F6" w14:textId="77777777" w:rsidR="00B26016" w:rsidRDefault="00B26016" w:rsidP="006227CB">
            <w:pPr>
              <w:pStyle w:val="a7"/>
            </w:pPr>
            <w:r>
              <w:t>И</w:t>
            </w:r>
            <w:r w:rsidRPr="008F00E6">
              <w:t>сходящий референс НРД переданной инструкции</w:t>
            </w:r>
            <w:r>
              <w:t xml:space="preserve"> депонента</w:t>
            </w:r>
          </w:p>
        </w:tc>
      </w:tr>
      <w:tr w:rsidR="00B26016" w14:paraId="3C43DD05" w14:textId="77777777" w:rsidTr="006227CB">
        <w:tc>
          <w:tcPr>
            <w:tcW w:w="5488" w:type="dxa"/>
          </w:tcPr>
          <w:p w14:paraId="06CF8575" w14:textId="77777777" w:rsidR="00B26016" w:rsidRDefault="00B26016" w:rsidP="006227CB">
            <w:pPr>
              <w:pStyle w:val="a7"/>
            </w:pPr>
            <w:r>
              <w:t>:16S:LINK</w:t>
            </w:r>
          </w:p>
        </w:tc>
        <w:tc>
          <w:tcPr>
            <w:tcW w:w="4762" w:type="dxa"/>
          </w:tcPr>
          <w:p w14:paraId="623F94FF" w14:textId="77777777" w:rsidR="00B26016" w:rsidRDefault="00B26016" w:rsidP="006227CB">
            <w:pPr>
              <w:pStyle w:val="a7"/>
            </w:pPr>
          </w:p>
        </w:tc>
      </w:tr>
      <w:tr w:rsidR="00B26016" w14:paraId="52096919" w14:textId="77777777" w:rsidTr="006227CB">
        <w:tc>
          <w:tcPr>
            <w:tcW w:w="5488" w:type="dxa"/>
          </w:tcPr>
          <w:p w14:paraId="1282CF41" w14:textId="77777777" w:rsidR="00B26016" w:rsidRDefault="00B26016" w:rsidP="006227CB">
            <w:pPr>
              <w:pStyle w:val="a7"/>
            </w:pPr>
            <w:r>
              <w:t>:16R:STAT</w:t>
            </w:r>
          </w:p>
        </w:tc>
        <w:tc>
          <w:tcPr>
            <w:tcW w:w="4762" w:type="dxa"/>
          </w:tcPr>
          <w:p w14:paraId="3F559A33" w14:textId="77777777" w:rsidR="00B26016" w:rsidRDefault="00B26016" w:rsidP="006227CB">
            <w:pPr>
              <w:pStyle w:val="a7"/>
            </w:pPr>
          </w:p>
        </w:tc>
      </w:tr>
      <w:tr w:rsidR="00B26016" w14:paraId="15B579C5" w14:textId="77777777" w:rsidTr="006227CB">
        <w:tc>
          <w:tcPr>
            <w:tcW w:w="5488" w:type="dxa"/>
          </w:tcPr>
          <w:p w14:paraId="4E11C45D" w14:textId="77777777" w:rsidR="00B26016" w:rsidRDefault="00B26016" w:rsidP="006227CB">
            <w:pPr>
              <w:pStyle w:val="a7"/>
            </w:pPr>
            <w:r>
              <w:t>:25D::IPRC//PACK</w:t>
            </w:r>
          </w:p>
        </w:tc>
        <w:tc>
          <w:tcPr>
            <w:tcW w:w="4762" w:type="dxa"/>
          </w:tcPr>
          <w:p w14:paraId="1AA70D49" w14:textId="77777777" w:rsidR="00B26016" w:rsidRDefault="00B26016" w:rsidP="006227CB">
            <w:pPr>
              <w:pStyle w:val="a7"/>
            </w:pPr>
            <w:r>
              <w:t>Статус</w:t>
            </w:r>
          </w:p>
        </w:tc>
      </w:tr>
      <w:tr w:rsidR="00B26016" w14:paraId="00049286" w14:textId="77777777" w:rsidTr="006227CB">
        <w:tc>
          <w:tcPr>
            <w:tcW w:w="5488" w:type="dxa"/>
          </w:tcPr>
          <w:p w14:paraId="6E0D42A5" w14:textId="77777777" w:rsidR="00B26016" w:rsidRDefault="00B26016" w:rsidP="006227CB">
            <w:pPr>
              <w:pStyle w:val="a7"/>
            </w:pPr>
            <w:r w:rsidRPr="00E6388C">
              <w:t>:16R:REAS</w:t>
            </w:r>
          </w:p>
        </w:tc>
        <w:tc>
          <w:tcPr>
            <w:tcW w:w="4762" w:type="dxa"/>
          </w:tcPr>
          <w:p w14:paraId="0DC2AA1B" w14:textId="77777777" w:rsidR="00B26016" w:rsidRDefault="00B26016" w:rsidP="006227CB">
            <w:pPr>
              <w:pStyle w:val="a7"/>
            </w:pPr>
          </w:p>
        </w:tc>
      </w:tr>
      <w:tr w:rsidR="00B26016" w14:paraId="4CFFE686" w14:textId="77777777" w:rsidTr="006227CB">
        <w:tc>
          <w:tcPr>
            <w:tcW w:w="5488" w:type="dxa"/>
          </w:tcPr>
          <w:p w14:paraId="4A75C172" w14:textId="77777777" w:rsidR="00B26016" w:rsidRDefault="00B26016" w:rsidP="006227CB">
            <w:pPr>
              <w:pStyle w:val="a7"/>
            </w:pPr>
            <w:r w:rsidRPr="00E6388C">
              <w:t>:24B::</w:t>
            </w:r>
            <w:r>
              <w:t>PACK</w:t>
            </w:r>
            <w:r w:rsidRPr="00E6388C">
              <w:t>//NARR</w:t>
            </w:r>
          </w:p>
        </w:tc>
        <w:tc>
          <w:tcPr>
            <w:tcW w:w="4762" w:type="dxa"/>
          </w:tcPr>
          <w:p w14:paraId="228B170C" w14:textId="77777777" w:rsidR="00B26016" w:rsidRDefault="00B26016" w:rsidP="006227CB">
            <w:pPr>
              <w:pStyle w:val="a7"/>
            </w:pPr>
            <w:r>
              <w:rPr>
                <w:lang w:val="en-US"/>
              </w:rPr>
              <w:t xml:space="preserve">NARR - </w:t>
            </w:r>
            <w:r>
              <w:t>Текстовое описание статуса</w:t>
            </w:r>
          </w:p>
        </w:tc>
      </w:tr>
      <w:tr w:rsidR="00B26016" w:rsidRPr="008427F4" w14:paraId="2306916A" w14:textId="77777777" w:rsidTr="006227CB">
        <w:tc>
          <w:tcPr>
            <w:tcW w:w="5488" w:type="dxa"/>
          </w:tcPr>
          <w:p w14:paraId="103B813E" w14:textId="77777777" w:rsidR="00B26016" w:rsidRPr="00CA5A6F" w:rsidRDefault="00B26016" w:rsidP="006227CB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:70D::REAS//'OBRABOTKA BILA ZAVERSHENA</w:t>
            </w:r>
          </w:p>
        </w:tc>
        <w:tc>
          <w:tcPr>
            <w:tcW w:w="4762" w:type="dxa"/>
          </w:tcPr>
          <w:p w14:paraId="55D9E3D7" w14:textId="77777777" w:rsidR="00B26016" w:rsidRPr="00CA5A6F" w:rsidRDefault="00B26016" w:rsidP="006227CB">
            <w:pPr>
              <w:pStyle w:val="a7"/>
              <w:rPr>
                <w:lang w:val="en-US"/>
              </w:rPr>
            </w:pPr>
          </w:p>
        </w:tc>
      </w:tr>
      <w:tr w:rsidR="00B26016" w14:paraId="4C705F3D" w14:textId="77777777" w:rsidTr="006227CB">
        <w:tc>
          <w:tcPr>
            <w:tcW w:w="5488" w:type="dxa"/>
          </w:tcPr>
          <w:p w14:paraId="4E054EF9" w14:textId="77777777" w:rsidR="00B26016" w:rsidRDefault="00B26016" w:rsidP="006227CB">
            <w:pPr>
              <w:pStyle w:val="a7"/>
            </w:pPr>
            <w:r w:rsidRPr="00E6388C">
              <w:t>:16S:REAS</w:t>
            </w:r>
          </w:p>
        </w:tc>
        <w:tc>
          <w:tcPr>
            <w:tcW w:w="4762" w:type="dxa"/>
          </w:tcPr>
          <w:p w14:paraId="3CB37A87" w14:textId="77777777" w:rsidR="00B26016" w:rsidRDefault="00B26016" w:rsidP="006227CB">
            <w:pPr>
              <w:pStyle w:val="a7"/>
            </w:pPr>
          </w:p>
        </w:tc>
      </w:tr>
      <w:tr w:rsidR="00B26016" w14:paraId="389DD955" w14:textId="77777777" w:rsidTr="006227CB">
        <w:tc>
          <w:tcPr>
            <w:tcW w:w="5488" w:type="dxa"/>
          </w:tcPr>
          <w:p w14:paraId="0E028AF8" w14:textId="77777777" w:rsidR="00B26016" w:rsidRDefault="00B26016" w:rsidP="006227CB">
            <w:pPr>
              <w:pStyle w:val="a7"/>
            </w:pPr>
            <w:r>
              <w:t>:16S:STAT</w:t>
            </w:r>
          </w:p>
        </w:tc>
        <w:tc>
          <w:tcPr>
            <w:tcW w:w="4762" w:type="dxa"/>
          </w:tcPr>
          <w:p w14:paraId="1299FD79" w14:textId="77777777" w:rsidR="00B26016" w:rsidRDefault="00B26016" w:rsidP="006227CB">
            <w:pPr>
              <w:pStyle w:val="a7"/>
            </w:pPr>
          </w:p>
        </w:tc>
      </w:tr>
      <w:tr w:rsidR="00B26016" w14:paraId="778A248F" w14:textId="77777777" w:rsidTr="006227CB">
        <w:tc>
          <w:tcPr>
            <w:tcW w:w="5488" w:type="dxa"/>
          </w:tcPr>
          <w:p w14:paraId="1AA76B92" w14:textId="77777777" w:rsidR="00B26016" w:rsidRDefault="00B26016" w:rsidP="006227CB">
            <w:pPr>
              <w:pStyle w:val="a7"/>
            </w:pPr>
            <w:r>
              <w:t>:16S:GENL</w:t>
            </w:r>
          </w:p>
        </w:tc>
        <w:tc>
          <w:tcPr>
            <w:tcW w:w="4762" w:type="dxa"/>
          </w:tcPr>
          <w:p w14:paraId="23D683C7" w14:textId="77777777" w:rsidR="00B26016" w:rsidRDefault="00B26016" w:rsidP="006227CB">
            <w:pPr>
              <w:pStyle w:val="a7"/>
            </w:pPr>
          </w:p>
        </w:tc>
      </w:tr>
      <w:tr w:rsidR="00B26016" w14:paraId="5BBF0847" w14:textId="77777777" w:rsidTr="006227CB">
        <w:tc>
          <w:tcPr>
            <w:tcW w:w="5488" w:type="dxa"/>
          </w:tcPr>
          <w:p w14:paraId="09A975CB" w14:textId="77777777" w:rsidR="00B26016" w:rsidRDefault="00B26016" w:rsidP="006227CB">
            <w:pPr>
              <w:pStyle w:val="a7"/>
            </w:pPr>
            <w:r>
              <w:t>:16R:ADDINFO</w:t>
            </w:r>
          </w:p>
        </w:tc>
        <w:tc>
          <w:tcPr>
            <w:tcW w:w="4762" w:type="dxa"/>
          </w:tcPr>
          <w:p w14:paraId="45189954" w14:textId="77777777" w:rsidR="00B26016" w:rsidRDefault="00B26016" w:rsidP="006227CB">
            <w:pPr>
              <w:pStyle w:val="a7"/>
            </w:pPr>
          </w:p>
        </w:tc>
      </w:tr>
      <w:tr w:rsidR="00B26016" w14:paraId="0BB8A64A" w14:textId="77777777" w:rsidTr="006227CB">
        <w:tc>
          <w:tcPr>
            <w:tcW w:w="5488" w:type="dxa"/>
          </w:tcPr>
          <w:p w14:paraId="4AAD60B0" w14:textId="77777777" w:rsidR="00B26016" w:rsidRDefault="00B26016" w:rsidP="006227CB">
            <w:pPr>
              <w:pStyle w:val="a7"/>
            </w:pPr>
            <w:r>
              <w:t>:95R::MEOR/NSDR/</w:t>
            </w:r>
            <w:r w:rsidRPr="00351BAF">
              <w:t>MS0142000555</w:t>
            </w:r>
          </w:p>
        </w:tc>
        <w:tc>
          <w:tcPr>
            <w:tcW w:w="4762" w:type="dxa"/>
          </w:tcPr>
          <w:p w14:paraId="7863120E" w14:textId="77777777" w:rsidR="00B26016" w:rsidRPr="00186138" w:rsidRDefault="00B26016" w:rsidP="006227CB">
            <w:pPr>
              <w:pStyle w:val="a7"/>
            </w:pPr>
            <w:r>
              <w:t>Код НРД инструктирующей стороны (организация присвоившая статус)</w:t>
            </w:r>
          </w:p>
        </w:tc>
      </w:tr>
      <w:tr w:rsidR="00B26016" w14:paraId="508B2E0C" w14:textId="77777777" w:rsidTr="006227CB">
        <w:tc>
          <w:tcPr>
            <w:tcW w:w="5488" w:type="dxa"/>
          </w:tcPr>
          <w:p w14:paraId="45D01A75" w14:textId="77777777" w:rsidR="00B26016" w:rsidRDefault="00B26016" w:rsidP="006227CB">
            <w:pPr>
              <w:pStyle w:val="a7"/>
            </w:pPr>
            <w:r>
              <w:t>:16S:ADDINFO</w:t>
            </w:r>
          </w:p>
        </w:tc>
        <w:tc>
          <w:tcPr>
            <w:tcW w:w="4762" w:type="dxa"/>
          </w:tcPr>
          <w:p w14:paraId="5B93CF79" w14:textId="77777777" w:rsidR="00B26016" w:rsidRDefault="00B26016" w:rsidP="006227CB">
            <w:pPr>
              <w:pStyle w:val="a7"/>
            </w:pPr>
          </w:p>
        </w:tc>
      </w:tr>
      <w:tr w:rsidR="00B26016" w14:paraId="269D638F" w14:textId="77777777" w:rsidTr="006227CB">
        <w:tc>
          <w:tcPr>
            <w:tcW w:w="5488" w:type="dxa"/>
          </w:tcPr>
          <w:p w14:paraId="06725B14" w14:textId="77777777" w:rsidR="00B26016" w:rsidRDefault="00B26016" w:rsidP="006227CB">
            <w:pPr>
              <w:pStyle w:val="a7"/>
            </w:pPr>
          </w:p>
        </w:tc>
        <w:tc>
          <w:tcPr>
            <w:tcW w:w="4762" w:type="dxa"/>
          </w:tcPr>
          <w:p w14:paraId="6C1CC423" w14:textId="77777777" w:rsidR="00B26016" w:rsidRDefault="00B26016" w:rsidP="006227CB">
            <w:pPr>
              <w:pStyle w:val="a7"/>
            </w:pPr>
          </w:p>
        </w:tc>
      </w:tr>
    </w:tbl>
    <w:p w14:paraId="7F012DB3" w14:textId="77777777" w:rsidR="00B26016" w:rsidRDefault="00B26016" w:rsidP="00B26016">
      <w:pPr>
        <w:pStyle w:val="1"/>
        <w:numPr>
          <w:ilvl w:val="0"/>
          <w:numId w:val="2"/>
        </w:numPr>
      </w:pPr>
      <w:bookmarkStart w:id="159" w:name="_Toc445282175"/>
      <w:r>
        <w:t>С</w:t>
      </w:r>
      <w:r w:rsidRPr="00573402">
        <w:t>ообщение МТ56</w:t>
      </w:r>
      <w:r>
        <w:t>7.</w:t>
      </w:r>
      <w:r w:rsidRPr="00C45394">
        <w:t xml:space="preserve"> </w:t>
      </w:r>
      <w:r>
        <w:t xml:space="preserve">Статус головного депозитария </w:t>
      </w:r>
      <w:r>
        <w:rPr>
          <w:lang w:val="en-US"/>
        </w:rPr>
        <w:t>REJT</w:t>
      </w:r>
      <w:bookmarkEnd w:id="159"/>
    </w:p>
    <w:p w14:paraId="6B433A8A" w14:textId="77777777" w:rsidR="00B26016" w:rsidRPr="00F83010" w:rsidRDefault="00B26016" w:rsidP="00B26016">
      <w:pPr>
        <w:numPr>
          <w:ilvl w:val="0"/>
          <w:numId w:val="1"/>
        </w:numPr>
        <w:ind w:hanging="6"/>
      </w:pPr>
      <w:r>
        <w:t xml:space="preserve">Легенда: </w:t>
      </w:r>
      <w:r w:rsidRPr="00F83010">
        <w:t xml:space="preserve">НРД переслал </w:t>
      </w:r>
      <w:r>
        <w:t>поручение депонента</w:t>
      </w:r>
      <w:r w:rsidRPr="00F83010">
        <w:t xml:space="preserve"> (код НРД МС0123456789) с исходящим референсом 11111111 регистратору (код НРД MS0142000555). </w:t>
      </w:r>
    </w:p>
    <w:p w14:paraId="0D29AC8F" w14:textId="77777777" w:rsidR="00B26016" w:rsidRPr="00F83010" w:rsidRDefault="00B26016" w:rsidP="00B26016">
      <w:pPr>
        <w:numPr>
          <w:ilvl w:val="0"/>
          <w:numId w:val="1"/>
        </w:numPr>
        <w:ind w:hanging="6"/>
      </w:pPr>
      <w:r w:rsidRPr="00F83010">
        <w:t xml:space="preserve">При пересылке инструкции НРД присвоил исходящий референс: 33333333. </w:t>
      </w:r>
    </w:p>
    <w:p w14:paraId="12CD9722" w14:textId="77777777" w:rsidR="00B26016" w:rsidRPr="00F83010" w:rsidRDefault="00B26016" w:rsidP="00B26016">
      <w:pPr>
        <w:numPr>
          <w:ilvl w:val="0"/>
          <w:numId w:val="1"/>
        </w:numPr>
        <w:ind w:hanging="6"/>
      </w:pPr>
      <w:r>
        <w:t>Поручение</w:t>
      </w:r>
      <w:r w:rsidRPr="00F83010">
        <w:t xml:space="preserve"> не прошло проверки на стороне регистратора. Соответствующий статус был передан регистратором в НРД.</w:t>
      </w:r>
    </w:p>
    <w:p w14:paraId="742BBB21" w14:textId="77777777" w:rsidR="00B26016" w:rsidRPr="00F83010" w:rsidRDefault="00B26016" w:rsidP="00B26016">
      <w:pPr>
        <w:numPr>
          <w:ilvl w:val="0"/>
          <w:numId w:val="1"/>
        </w:numPr>
        <w:ind w:hanging="6"/>
      </w:pPr>
      <w:r w:rsidRPr="00F83010">
        <w:t xml:space="preserve">НРД пересылает это сообщение </w:t>
      </w:r>
      <w:r>
        <w:t>МТ567</w:t>
      </w:r>
      <w:r w:rsidRPr="00F83010">
        <w:t xml:space="preserve"> с референсом 22222222 со статусом обработки REJT (отказано) депоненту. </w:t>
      </w:r>
    </w:p>
    <w:p w14:paraId="4CB6E1A4" w14:textId="77777777" w:rsidR="00B26016" w:rsidRPr="00F83010" w:rsidRDefault="00B26016" w:rsidP="00B26016">
      <w:pPr>
        <w:numPr>
          <w:ilvl w:val="0"/>
          <w:numId w:val="1"/>
        </w:numPr>
        <w:ind w:hanging="6"/>
      </w:pP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B26016" w:rsidRPr="00F83010" w14:paraId="1F2134AB" w14:textId="77777777" w:rsidTr="006227CB">
        <w:tc>
          <w:tcPr>
            <w:tcW w:w="5488" w:type="dxa"/>
            <w:shd w:val="clear" w:color="auto" w:fill="F2F2F2" w:themeFill="background1" w:themeFillShade="F2"/>
          </w:tcPr>
          <w:p w14:paraId="1EFB25C6" w14:textId="77777777" w:rsidR="00B26016" w:rsidRPr="00F83010" w:rsidRDefault="00B26016" w:rsidP="006227CB">
            <w:pPr>
              <w:pStyle w:val="a3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23E4E490" w14:textId="77777777" w:rsidR="00B26016" w:rsidRPr="00F83010" w:rsidRDefault="00B26016" w:rsidP="006227CB">
            <w:pPr>
              <w:pStyle w:val="a3"/>
            </w:pPr>
            <w:r>
              <w:t>Комментарии</w:t>
            </w:r>
          </w:p>
        </w:tc>
      </w:tr>
      <w:tr w:rsidR="00B26016" w:rsidRPr="00F83010" w14:paraId="75FE99DC" w14:textId="77777777" w:rsidTr="006227CB">
        <w:tc>
          <w:tcPr>
            <w:tcW w:w="5488" w:type="dxa"/>
          </w:tcPr>
          <w:p w14:paraId="57EE3B1E" w14:textId="77777777" w:rsidR="00B26016" w:rsidRDefault="00B26016" w:rsidP="006227CB">
            <w:pPr>
              <w:pStyle w:val="a7"/>
            </w:pPr>
            <w:r>
              <w:t>:16R:GENL</w:t>
            </w:r>
          </w:p>
        </w:tc>
        <w:tc>
          <w:tcPr>
            <w:tcW w:w="4762" w:type="dxa"/>
          </w:tcPr>
          <w:p w14:paraId="695ED42C" w14:textId="77777777" w:rsidR="00B26016" w:rsidRPr="00F83010" w:rsidRDefault="00B26016" w:rsidP="006227CB">
            <w:pPr>
              <w:pStyle w:val="a7"/>
            </w:pPr>
          </w:p>
        </w:tc>
      </w:tr>
      <w:tr w:rsidR="00B26016" w14:paraId="2380F220" w14:textId="77777777" w:rsidTr="006227CB">
        <w:tc>
          <w:tcPr>
            <w:tcW w:w="5488" w:type="dxa"/>
          </w:tcPr>
          <w:p w14:paraId="4361931E" w14:textId="77777777" w:rsidR="00B26016" w:rsidRDefault="00B26016" w:rsidP="006227CB">
            <w:pPr>
              <w:pStyle w:val="a7"/>
            </w:pPr>
            <w:r>
              <w:t>:20C::CORP//206081X5456</w:t>
            </w:r>
          </w:p>
        </w:tc>
        <w:tc>
          <w:tcPr>
            <w:tcW w:w="4762" w:type="dxa"/>
          </w:tcPr>
          <w:p w14:paraId="1155CC07" w14:textId="77777777" w:rsidR="00B26016" w:rsidRDefault="00B26016" w:rsidP="006227CB">
            <w:pPr>
              <w:pStyle w:val="a7"/>
            </w:pPr>
            <w:r>
              <w:t xml:space="preserve">Референс КД </w:t>
            </w:r>
          </w:p>
        </w:tc>
      </w:tr>
      <w:tr w:rsidR="00B26016" w:rsidRPr="00B0186A" w14:paraId="14A4DB84" w14:textId="77777777" w:rsidTr="006227CB">
        <w:tc>
          <w:tcPr>
            <w:tcW w:w="5488" w:type="dxa"/>
          </w:tcPr>
          <w:p w14:paraId="24D57757" w14:textId="77777777" w:rsidR="00B26016" w:rsidRPr="00F83010" w:rsidRDefault="00B26016" w:rsidP="006227CB">
            <w:pPr>
              <w:pStyle w:val="a7"/>
            </w:pPr>
            <w:r>
              <w:t>:20C::SEME//</w:t>
            </w:r>
            <w:r w:rsidRPr="008F00E6">
              <w:t xml:space="preserve">22222222 </w:t>
            </w:r>
          </w:p>
        </w:tc>
        <w:tc>
          <w:tcPr>
            <w:tcW w:w="4762" w:type="dxa"/>
          </w:tcPr>
          <w:p w14:paraId="2C50038C" w14:textId="77777777" w:rsidR="00B26016" w:rsidRPr="00F83010" w:rsidRDefault="00B26016" w:rsidP="006227CB">
            <w:pPr>
              <w:pStyle w:val="a7"/>
            </w:pPr>
          </w:p>
        </w:tc>
      </w:tr>
      <w:tr w:rsidR="00B26016" w:rsidRPr="001D1D18" w14:paraId="75AF024C" w14:textId="77777777" w:rsidTr="006227CB">
        <w:tc>
          <w:tcPr>
            <w:tcW w:w="5488" w:type="dxa"/>
          </w:tcPr>
          <w:p w14:paraId="13861FA3" w14:textId="77777777" w:rsidR="00B26016" w:rsidRPr="00F83010" w:rsidRDefault="00B26016" w:rsidP="006227CB">
            <w:pPr>
              <w:pStyle w:val="a7"/>
            </w:pPr>
            <w:r>
              <w:t>:23G:INST</w:t>
            </w:r>
          </w:p>
        </w:tc>
        <w:tc>
          <w:tcPr>
            <w:tcW w:w="4762" w:type="dxa"/>
          </w:tcPr>
          <w:p w14:paraId="1B786B09" w14:textId="77777777" w:rsidR="00B26016" w:rsidRPr="00F83010" w:rsidRDefault="00B26016" w:rsidP="006227CB">
            <w:pPr>
              <w:pStyle w:val="a7"/>
            </w:pPr>
          </w:p>
        </w:tc>
      </w:tr>
      <w:tr w:rsidR="00B26016" w:rsidRPr="001D1D18" w14:paraId="6DEF3B3B" w14:textId="77777777" w:rsidTr="006227CB">
        <w:tc>
          <w:tcPr>
            <w:tcW w:w="5488" w:type="dxa"/>
          </w:tcPr>
          <w:p w14:paraId="55F80921" w14:textId="77777777" w:rsidR="00B26016" w:rsidRPr="005C2F3D" w:rsidRDefault="00B26016" w:rsidP="006227CB">
            <w:pPr>
              <w:pStyle w:val="a7"/>
              <w:rPr>
                <w:lang w:val="en-US"/>
              </w:rPr>
            </w:pPr>
            <w:r>
              <w:t>:22F::CAEV//</w:t>
            </w:r>
            <w:r>
              <w:rPr>
                <w:lang w:val="en-US"/>
              </w:rPr>
              <w:t>BMET</w:t>
            </w:r>
          </w:p>
        </w:tc>
        <w:tc>
          <w:tcPr>
            <w:tcW w:w="4762" w:type="dxa"/>
          </w:tcPr>
          <w:p w14:paraId="27832A01" w14:textId="77777777" w:rsidR="00B26016" w:rsidRPr="00F83010" w:rsidRDefault="00B26016" w:rsidP="006227CB">
            <w:pPr>
              <w:pStyle w:val="a7"/>
            </w:pPr>
          </w:p>
        </w:tc>
      </w:tr>
      <w:tr w:rsidR="00B26016" w:rsidRPr="00E33FA3" w14:paraId="35B7E3A1" w14:textId="77777777" w:rsidTr="006227CB">
        <w:tc>
          <w:tcPr>
            <w:tcW w:w="5488" w:type="dxa"/>
          </w:tcPr>
          <w:p w14:paraId="0DC04298" w14:textId="77777777" w:rsidR="00B26016" w:rsidRPr="00F83010" w:rsidRDefault="00B26016" w:rsidP="006227CB">
            <w:pPr>
              <w:pStyle w:val="a7"/>
            </w:pPr>
            <w:r>
              <w:t>:98C::PREP//201</w:t>
            </w:r>
            <w:r>
              <w:rPr>
                <w:lang w:val="en-US"/>
              </w:rPr>
              <w:t>60703</w:t>
            </w:r>
            <w:r>
              <w:t>105940</w:t>
            </w:r>
          </w:p>
        </w:tc>
        <w:tc>
          <w:tcPr>
            <w:tcW w:w="4762" w:type="dxa"/>
          </w:tcPr>
          <w:p w14:paraId="23C773F2" w14:textId="77777777" w:rsidR="00B26016" w:rsidRPr="00F83010" w:rsidRDefault="00B26016" w:rsidP="006227CB">
            <w:pPr>
              <w:pStyle w:val="a7"/>
            </w:pPr>
          </w:p>
        </w:tc>
      </w:tr>
      <w:tr w:rsidR="00B26016" w14:paraId="7315C853" w14:textId="77777777" w:rsidTr="006227CB">
        <w:tc>
          <w:tcPr>
            <w:tcW w:w="5488" w:type="dxa"/>
          </w:tcPr>
          <w:p w14:paraId="6AA473B9" w14:textId="77777777" w:rsidR="00B26016" w:rsidRDefault="00B26016" w:rsidP="006227CB">
            <w:pPr>
              <w:pStyle w:val="a7"/>
            </w:pPr>
            <w:r>
              <w:lastRenderedPageBreak/>
              <w:t>:16R:LINK</w:t>
            </w:r>
          </w:p>
        </w:tc>
        <w:tc>
          <w:tcPr>
            <w:tcW w:w="4762" w:type="dxa"/>
          </w:tcPr>
          <w:p w14:paraId="41F8710D" w14:textId="77777777" w:rsidR="00B26016" w:rsidRDefault="00B26016" w:rsidP="006227CB">
            <w:pPr>
              <w:pStyle w:val="a7"/>
            </w:pPr>
          </w:p>
        </w:tc>
      </w:tr>
      <w:tr w:rsidR="00B26016" w:rsidRPr="00AF4D92" w14:paraId="42B2ECC7" w14:textId="77777777" w:rsidTr="006227CB">
        <w:tc>
          <w:tcPr>
            <w:tcW w:w="5488" w:type="dxa"/>
          </w:tcPr>
          <w:p w14:paraId="25B318BB" w14:textId="7B20D327" w:rsidR="00B26016" w:rsidRPr="00F83010" w:rsidRDefault="00406F0F" w:rsidP="006227CB">
            <w:pPr>
              <w:pStyle w:val="a7"/>
            </w:pPr>
            <w:r>
              <w:t>:13</w:t>
            </w:r>
            <w:r w:rsidR="00F81939">
              <w:rPr>
                <w:lang w:val="en-US"/>
              </w:rPr>
              <w:t>A</w:t>
            </w:r>
            <w:r w:rsidR="00B26016" w:rsidRPr="008F00E6">
              <w:t>::LINK//565</w:t>
            </w:r>
          </w:p>
        </w:tc>
        <w:tc>
          <w:tcPr>
            <w:tcW w:w="4762" w:type="dxa"/>
          </w:tcPr>
          <w:p w14:paraId="62C88C15" w14:textId="77777777" w:rsidR="00B26016" w:rsidRPr="00F83010" w:rsidRDefault="00B26016" w:rsidP="006227CB">
            <w:pPr>
              <w:pStyle w:val="a7"/>
            </w:pPr>
            <w:r>
              <w:t>Заполняется, если поручение было получено в сообщении МТ565</w:t>
            </w:r>
          </w:p>
        </w:tc>
      </w:tr>
      <w:tr w:rsidR="00B26016" w:rsidRPr="00AF4D92" w14:paraId="5CE5A3C8" w14:textId="77777777" w:rsidTr="006227CB">
        <w:tc>
          <w:tcPr>
            <w:tcW w:w="5488" w:type="dxa"/>
          </w:tcPr>
          <w:p w14:paraId="65325E64" w14:textId="77777777" w:rsidR="00B26016" w:rsidRPr="00F83010" w:rsidRDefault="00B26016" w:rsidP="006227CB">
            <w:pPr>
              <w:pStyle w:val="a7"/>
            </w:pPr>
            <w:r>
              <w:t>:20C::RELA//</w:t>
            </w:r>
            <w:r w:rsidRPr="008F00E6">
              <w:t xml:space="preserve">11111111 </w:t>
            </w:r>
          </w:p>
        </w:tc>
        <w:tc>
          <w:tcPr>
            <w:tcW w:w="4762" w:type="dxa"/>
          </w:tcPr>
          <w:p w14:paraId="585C02D6" w14:textId="77777777" w:rsidR="00B26016" w:rsidRPr="00F83010" w:rsidRDefault="00B26016" w:rsidP="006227CB">
            <w:pPr>
              <w:pStyle w:val="a7"/>
            </w:pPr>
            <w:r>
              <w:t>Референс связанной инструкции</w:t>
            </w:r>
          </w:p>
        </w:tc>
      </w:tr>
      <w:tr w:rsidR="00B26016" w14:paraId="36AD5AB8" w14:textId="77777777" w:rsidTr="006227CB">
        <w:tc>
          <w:tcPr>
            <w:tcW w:w="5488" w:type="dxa"/>
          </w:tcPr>
          <w:p w14:paraId="70C919E7" w14:textId="77777777" w:rsidR="00B26016" w:rsidRDefault="00B26016" w:rsidP="006227CB">
            <w:pPr>
              <w:pStyle w:val="a7"/>
            </w:pPr>
            <w:r>
              <w:t>:16S:LINK</w:t>
            </w:r>
          </w:p>
        </w:tc>
        <w:tc>
          <w:tcPr>
            <w:tcW w:w="4762" w:type="dxa"/>
          </w:tcPr>
          <w:p w14:paraId="6DF3A27C" w14:textId="77777777" w:rsidR="00B26016" w:rsidRDefault="00B26016" w:rsidP="006227CB">
            <w:pPr>
              <w:pStyle w:val="a7"/>
            </w:pPr>
          </w:p>
        </w:tc>
      </w:tr>
      <w:tr w:rsidR="00B26016" w:rsidRPr="001D1D18" w14:paraId="7ED2FA2E" w14:textId="77777777" w:rsidTr="006227CB">
        <w:tc>
          <w:tcPr>
            <w:tcW w:w="5488" w:type="dxa"/>
          </w:tcPr>
          <w:p w14:paraId="337E1F6F" w14:textId="77777777" w:rsidR="00B26016" w:rsidRPr="00F83010" w:rsidRDefault="00B26016" w:rsidP="006227CB">
            <w:pPr>
              <w:pStyle w:val="a7"/>
            </w:pPr>
            <w:r>
              <w:t>:16R:LINK</w:t>
            </w:r>
          </w:p>
        </w:tc>
        <w:tc>
          <w:tcPr>
            <w:tcW w:w="4762" w:type="dxa"/>
          </w:tcPr>
          <w:p w14:paraId="0888AFF5" w14:textId="77777777" w:rsidR="00B26016" w:rsidRPr="00F83010" w:rsidRDefault="00B26016" w:rsidP="006227CB">
            <w:pPr>
              <w:pStyle w:val="a7"/>
            </w:pPr>
          </w:p>
        </w:tc>
      </w:tr>
      <w:tr w:rsidR="00B26016" w:rsidRPr="001D1D18" w14:paraId="459D3DE6" w14:textId="77777777" w:rsidTr="006227CB">
        <w:tc>
          <w:tcPr>
            <w:tcW w:w="5488" w:type="dxa"/>
          </w:tcPr>
          <w:p w14:paraId="7ED4AF0B" w14:textId="77777777" w:rsidR="00B26016" w:rsidRPr="00F83010" w:rsidRDefault="00B26016" w:rsidP="006227CB">
            <w:pPr>
              <w:pStyle w:val="a7"/>
            </w:pPr>
            <w:r>
              <w:t>:20C::PREV//</w:t>
            </w:r>
            <w:r w:rsidRPr="008F00E6">
              <w:t>33333333</w:t>
            </w:r>
          </w:p>
        </w:tc>
        <w:tc>
          <w:tcPr>
            <w:tcW w:w="4762" w:type="dxa"/>
          </w:tcPr>
          <w:p w14:paraId="404C2E69" w14:textId="77777777" w:rsidR="00B26016" w:rsidRPr="00F83010" w:rsidRDefault="00B26016" w:rsidP="006227CB">
            <w:pPr>
              <w:pStyle w:val="a7"/>
            </w:pPr>
            <w:r>
              <w:t>И</w:t>
            </w:r>
            <w:r w:rsidRPr="008F00E6">
              <w:t>сходящий референс НРД переданной инструкции</w:t>
            </w:r>
            <w:r>
              <w:t xml:space="preserve"> депонента</w:t>
            </w:r>
          </w:p>
        </w:tc>
      </w:tr>
      <w:tr w:rsidR="00B26016" w:rsidRPr="00AF4D92" w14:paraId="1A45B168" w14:textId="77777777" w:rsidTr="006227CB">
        <w:tc>
          <w:tcPr>
            <w:tcW w:w="5488" w:type="dxa"/>
          </w:tcPr>
          <w:p w14:paraId="3C5C6C88" w14:textId="77777777" w:rsidR="00B26016" w:rsidRPr="00F83010" w:rsidRDefault="00B26016" w:rsidP="006227CB">
            <w:pPr>
              <w:pStyle w:val="a7"/>
            </w:pPr>
            <w:r>
              <w:t>:16S:LINK</w:t>
            </w:r>
          </w:p>
        </w:tc>
        <w:tc>
          <w:tcPr>
            <w:tcW w:w="4762" w:type="dxa"/>
          </w:tcPr>
          <w:p w14:paraId="40BC7E4A" w14:textId="77777777" w:rsidR="00B26016" w:rsidRPr="00F83010" w:rsidRDefault="00B26016" w:rsidP="006227CB">
            <w:pPr>
              <w:pStyle w:val="a7"/>
            </w:pPr>
          </w:p>
        </w:tc>
      </w:tr>
      <w:tr w:rsidR="00B26016" w:rsidRPr="00AF4D92" w14:paraId="2C9B16F8" w14:textId="77777777" w:rsidTr="006227CB">
        <w:tc>
          <w:tcPr>
            <w:tcW w:w="5488" w:type="dxa"/>
          </w:tcPr>
          <w:p w14:paraId="7EB3920F" w14:textId="77777777" w:rsidR="00B26016" w:rsidRPr="00F83010" w:rsidRDefault="00B26016" w:rsidP="006227CB">
            <w:pPr>
              <w:pStyle w:val="a7"/>
            </w:pPr>
            <w:r>
              <w:t>:16R:STAT</w:t>
            </w:r>
          </w:p>
        </w:tc>
        <w:tc>
          <w:tcPr>
            <w:tcW w:w="4762" w:type="dxa"/>
          </w:tcPr>
          <w:p w14:paraId="49F73AE4" w14:textId="77777777" w:rsidR="00B26016" w:rsidRPr="00F83010" w:rsidRDefault="00B26016" w:rsidP="006227CB">
            <w:pPr>
              <w:pStyle w:val="a7"/>
            </w:pPr>
          </w:p>
        </w:tc>
      </w:tr>
      <w:tr w:rsidR="00B26016" w:rsidRPr="00AF4D92" w14:paraId="1F0C85C1" w14:textId="77777777" w:rsidTr="006227CB">
        <w:tc>
          <w:tcPr>
            <w:tcW w:w="5488" w:type="dxa"/>
          </w:tcPr>
          <w:p w14:paraId="54CCEF46" w14:textId="77777777" w:rsidR="00B26016" w:rsidRPr="00346301" w:rsidRDefault="00B26016" w:rsidP="006227CB">
            <w:pPr>
              <w:pStyle w:val="a7"/>
              <w:rPr>
                <w:lang w:val="en-US"/>
              </w:rPr>
            </w:pPr>
            <w:r>
              <w:t>:25D::IPRC//</w:t>
            </w:r>
            <w:r>
              <w:rPr>
                <w:lang w:val="en-US"/>
              </w:rPr>
              <w:t>REJT</w:t>
            </w:r>
          </w:p>
        </w:tc>
        <w:tc>
          <w:tcPr>
            <w:tcW w:w="4762" w:type="dxa"/>
          </w:tcPr>
          <w:p w14:paraId="55043FB2" w14:textId="77777777" w:rsidR="00B26016" w:rsidRPr="00F83010" w:rsidRDefault="00B26016" w:rsidP="006227CB">
            <w:pPr>
              <w:pStyle w:val="a7"/>
            </w:pPr>
            <w:r>
              <w:t>Статус</w:t>
            </w:r>
          </w:p>
        </w:tc>
      </w:tr>
      <w:tr w:rsidR="00B26016" w:rsidRPr="00AF4D92" w14:paraId="008D2F91" w14:textId="77777777" w:rsidTr="006227CB">
        <w:tc>
          <w:tcPr>
            <w:tcW w:w="5488" w:type="dxa"/>
          </w:tcPr>
          <w:p w14:paraId="3E73FAC8" w14:textId="77777777" w:rsidR="00B26016" w:rsidRPr="00F83010" w:rsidRDefault="00B26016" w:rsidP="006227CB">
            <w:pPr>
              <w:pStyle w:val="a7"/>
            </w:pPr>
            <w:r w:rsidRPr="00E6388C">
              <w:t>:16R:REAS</w:t>
            </w:r>
          </w:p>
        </w:tc>
        <w:tc>
          <w:tcPr>
            <w:tcW w:w="4762" w:type="dxa"/>
          </w:tcPr>
          <w:p w14:paraId="026890F1" w14:textId="77777777" w:rsidR="00B26016" w:rsidRPr="00F83010" w:rsidRDefault="00B26016" w:rsidP="006227CB">
            <w:pPr>
              <w:pStyle w:val="a7"/>
            </w:pPr>
          </w:p>
        </w:tc>
      </w:tr>
      <w:tr w:rsidR="00B26016" w:rsidRPr="00F83010" w14:paraId="2AC85EE7" w14:textId="77777777" w:rsidTr="006227CB">
        <w:tc>
          <w:tcPr>
            <w:tcW w:w="5488" w:type="dxa"/>
          </w:tcPr>
          <w:p w14:paraId="43668221" w14:textId="77777777" w:rsidR="00B26016" w:rsidRPr="00F83010" w:rsidRDefault="00B26016" w:rsidP="006227CB">
            <w:pPr>
              <w:pStyle w:val="a7"/>
            </w:pPr>
            <w:r w:rsidRPr="00E6388C">
              <w:t>:24B::</w:t>
            </w:r>
            <w:r>
              <w:rPr>
                <w:lang w:val="en-US"/>
              </w:rPr>
              <w:t>REJT</w:t>
            </w:r>
            <w:r w:rsidRPr="00E6388C">
              <w:t>//</w:t>
            </w:r>
            <w:r>
              <w:rPr>
                <w:lang w:val="en-US"/>
              </w:rPr>
              <w:t>LATE</w:t>
            </w:r>
          </w:p>
        </w:tc>
        <w:tc>
          <w:tcPr>
            <w:tcW w:w="4762" w:type="dxa"/>
          </w:tcPr>
          <w:p w14:paraId="4E9AFC28" w14:textId="77777777" w:rsidR="00B26016" w:rsidRPr="00F83010" w:rsidRDefault="00B26016" w:rsidP="006227CB">
            <w:pPr>
              <w:pStyle w:val="a7"/>
            </w:pPr>
            <w:r>
              <w:t>Причина</w:t>
            </w:r>
          </w:p>
        </w:tc>
      </w:tr>
      <w:tr w:rsidR="00B26016" w:rsidRPr="001D1D18" w14:paraId="780B8AA7" w14:textId="77777777" w:rsidTr="006227CB">
        <w:tc>
          <w:tcPr>
            <w:tcW w:w="5488" w:type="dxa"/>
          </w:tcPr>
          <w:p w14:paraId="63ED8B9F" w14:textId="77777777" w:rsidR="00B26016" w:rsidRPr="00F83010" w:rsidRDefault="00B26016" w:rsidP="006227CB">
            <w:pPr>
              <w:pStyle w:val="a7"/>
            </w:pPr>
            <w:r w:rsidRPr="00E6388C">
              <w:t>:16S:REAS</w:t>
            </w:r>
          </w:p>
        </w:tc>
        <w:tc>
          <w:tcPr>
            <w:tcW w:w="4762" w:type="dxa"/>
          </w:tcPr>
          <w:p w14:paraId="2B124C72" w14:textId="77777777" w:rsidR="00B26016" w:rsidRPr="00F83010" w:rsidRDefault="00B26016" w:rsidP="006227CB">
            <w:pPr>
              <w:pStyle w:val="a7"/>
            </w:pPr>
          </w:p>
        </w:tc>
      </w:tr>
      <w:tr w:rsidR="00B26016" w:rsidRPr="001D1D18" w14:paraId="6B67FA10" w14:textId="77777777" w:rsidTr="006227CB">
        <w:tc>
          <w:tcPr>
            <w:tcW w:w="5488" w:type="dxa"/>
          </w:tcPr>
          <w:p w14:paraId="6DD30F51" w14:textId="77777777" w:rsidR="00B26016" w:rsidRPr="00F83010" w:rsidRDefault="00B26016" w:rsidP="006227CB">
            <w:pPr>
              <w:pStyle w:val="a7"/>
            </w:pPr>
            <w:r>
              <w:t>:16S:STAT</w:t>
            </w:r>
          </w:p>
        </w:tc>
        <w:tc>
          <w:tcPr>
            <w:tcW w:w="4762" w:type="dxa"/>
          </w:tcPr>
          <w:p w14:paraId="54FF90EF" w14:textId="77777777" w:rsidR="00B26016" w:rsidRPr="00F83010" w:rsidRDefault="00B26016" w:rsidP="006227CB">
            <w:pPr>
              <w:pStyle w:val="a7"/>
            </w:pPr>
          </w:p>
        </w:tc>
      </w:tr>
      <w:tr w:rsidR="00B26016" w:rsidRPr="00AF4D92" w14:paraId="22CB2F0B" w14:textId="77777777" w:rsidTr="006227CB">
        <w:tc>
          <w:tcPr>
            <w:tcW w:w="5488" w:type="dxa"/>
          </w:tcPr>
          <w:p w14:paraId="0EF11E78" w14:textId="77777777" w:rsidR="00B26016" w:rsidRPr="00F83010" w:rsidRDefault="00B26016" w:rsidP="006227CB">
            <w:pPr>
              <w:pStyle w:val="a7"/>
            </w:pPr>
            <w:r>
              <w:t>:16S:GENL</w:t>
            </w:r>
          </w:p>
        </w:tc>
        <w:tc>
          <w:tcPr>
            <w:tcW w:w="4762" w:type="dxa"/>
          </w:tcPr>
          <w:p w14:paraId="532A8F60" w14:textId="77777777" w:rsidR="00B26016" w:rsidRPr="00F83010" w:rsidRDefault="00B26016" w:rsidP="006227CB">
            <w:pPr>
              <w:pStyle w:val="a7"/>
            </w:pPr>
          </w:p>
        </w:tc>
      </w:tr>
      <w:tr w:rsidR="00B26016" w:rsidRPr="00AF4D92" w14:paraId="0B92505A" w14:textId="77777777" w:rsidTr="006227CB">
        <w:tc>
          <w:tcPr>
            <w:tcW w:w="5488" w:type="dxa"/>
          </w:tcPr>
          <w:p w14:paraId="67D87250" w14:textId="77777777" w:rsidR="00B26016" w:rsidRPr="00F83010" w:rsidRDefault="00B26016" w:rsidP="006227CB">
            <w:pPr>
              <w:pStyle w:val="a7"/>
            </w:pPr>
            <w:r>
              <w:t>:16R:ADDINFO</w:t>
            </w:r>
          </w:p>
        </w:tc>
        <w:tc>
          <w:tcPr>
            <w:tcW w:w="4762" w:type="dxa"/>
          </w:tcPr>
          <w:p w14:paraId="75A6658A" w14:textId="77777777" w:rsidR="00B26016" w:rsidRPr="00F83010" w:rsidRDefault="00B26016" w:rsidP="006227CB">
            <w:pPr>
              <w:pStyle w:val="a7"/>
            </w:pPr>
          </w:p>
        </w:tc>
      </w:tr>
      <w:tr w:rsidR="00B26016" w:rsidRPr="00AF4D92" w14:paraId="610E099E" w14:textId="77777777" w:rsidTr="006227CB">
        <w:tc>
          <w:tcPr>
            <w:tcW w:w="5488" w:type="dxa"/>
          </w:tcPr>
          <w:p w14:paraId="072151DC" w14:textId="77777777" w:rsidR="00B26016" w:rsidRPr="00F83010" w:rsidRDefault="00B26016" w:rsidP="006227CB">
            <w:pPr>
              <w:pStyle w:val="a7"/>
            </w:pPr>
            <w:r>
              <w:t>:95R::MEOR/NSDR/</w:t>
            </w:r>
            <w:r w:rsidRPr="00351BAF">
              <w:t>MS0142000555</w:t>
            </w:r>
          </w:p>
        </w:tc>
        <w:tc>
          <w:tcPr>
            <w:tcW w:w="4762" w:type="dxa"/>
          </w:tcPr>
          <w:p w14:paraId="244E0B23" w14:textId="77777777" w:rsidR="00B26016" w:rsidRPr="00F83010" w:rsidRDefault="00B26016" w:rsidP="006227CB">
            <w:pPr>
              <w:pStyle w:val="a7"/>
            </w:pPr>
            <w:r>
              <w:t>Код НРД инструктирующей стороны (организация присвоившая статус)</w:t>
            </w:r>
          </w:p>
        </w:tc>
      </w:tr>
      <w:tr w:rsidR="00B26016" w:rsidRPr="00AF4D92" w14:paraId="6A725BBB" w14:textId="77777777" w:rsidTr="006227CB">
        <w:tc>
          <w:tcPr>
            <w:tcW w:w="5488" w:type="dxa"/>
          </w:tcPr>
          <w:p w14:paraId="7293CC4F" w14:textId="77777777" w:rsidR="00B26016" w:rsidRPr="00F83010" w:rsidRDefault="00B26016" w:rsidP="006227CB">
            <w:pPr>
              <w:pStyle w:val="a7"/>
            </w:pPr>
            <w:r>
              <w:t>:16S:ADDINFO</w:t>
            </w:r>
          </w:p>
        </w:tc>
        <w:tc>
          <w:tcPr>
            <w:tcW w:w="4762" w:type="dxa"/>
          </w:tcPr>
          <w:p w14:paraId="2B11F1B4" w14:textId="77777777" w:rsidR="00B26016" w:rsidRPr="00F83010" w:rsidRDefault="00B26016" w:rsidP="00B26016">
            <w:pPr>
              <w:numPr>
                <w:ilvl w:val="0"/>
                <w:numId w:val="1"/>
              </w:numPr>
              <w:ind w:left="-6" w:firstLine="6"/>
            </w:pPr>
          </w:p>
        </w:tc>
      </w:tr>
    </w:tbl>
    <w:p w14:paraId="403610DE" w14:textId="77777777" w:rsidR="00B26016" w:rsidRDefault="00B26016" w:rsidP="00B26016">
      <w:pPr>
        <w:pStyle w:val="1"/>
        <w:numPr>
          <w:ilvl w:val="0"/>
          <w:numId w:val="2"/>
        </w:numPr>
      </w:pPr>
      <w:bookmarkStart w:id="160" w:name="_Toc445282176"/>
      <w:r>
        <w:t>С</w:t>
      </w:r>
      <w:r w:rsidRPr="00573402">
        <w:t>ообщение МТ56</w:t>
      </w:r>
      <w:r>
        <w:t>7. Статус</w:t>
      </w:r>
      <w:r w:rsidRPr="0019626F">
        <w:t xml:space="preserve"> </w:t>
      </w:r>
      <w:r>
        <w:t xml:space="preserve">НРД </w:t>
      </w:r>
      <w:r>
        <w:rPr>
          <w:lang w:val="en-US"/>
        </w:rPr>
        <w:t>PEND</w:t>
      </w:r>
      <w:r>
        <w:t>.</w:t>
      </w:r>
      <w:bookmarkEnd w:id="160"/>
      <w:r>
        <w:t xml:space="preserve"> </w:t>
      </w:r>
    </w:p>
    <w:p w14:paraId="7531D8C1" w14:textId="77777777" w:rsidR="00B26016" w:rsidRPr="005419A3" w:rsidRDefault="00B26016" w:rsidP="00B26016">
      <w:pPr>
        <w:numPr>
          <w:ilvl w:val="0"/>
          <w:numId w:val="1"/>
        </w:numPr>
        <w:ind w:hanging="6"/>
      </w:pPr>
      <w:r>
        <w:t xml:space="preserve">Легенда: </w:t>
      </w:r>
      <w:r w:rsidRPr="005419A3">
        <w:t xml:space="preserve">В НРД получено сообщение </w:t>
      </w:r>
      <w:r>
        <w:t>МТ565</w:t>
      </w:r>
      <w:r w:rsidRPr="005419A3">
        <w:t xml:space="preserve"> с референсом 11111111 от депонента (код НРД МС0123456789). Проверки на стороне НРД прошли успешно и сообщение было передано регистратору. </w:t>
      </w:r>
    </w:p>
    <w:p w14:paraId="14556897" w14:textId="77777777" w:rsidR="00B26016" w:rsidRPr="00F83010" w:rsidRDefault="00B26016" w:rsidP="00B26016">
      <w:pPr>
        <w:numPr>
          <w:ilvl w:val="0"/>
          <w:numId w:val="1"/>
        </w:numPr>
        <w:ind w:hanging="6"/>
      </w:pPr>
      <w:r w:rsidRPr="005419A3">
        <w:t xml:space="preserve">НРД отправляет сообщения </w:t>
      </w:r>
      <w:r>
        <w:t>МТ567</w:t>
      </w:r>
      <w:r w:rsidRPr="005419A3">
        <w:t xml:space="preserve"> с рефере</w:t>
      </w:r>
      <w:r>
        <w:t xml:space="preserve">нсом 22222222 </w:t>
      </w:r>
      <w:r w:rsidRPr="005419A3">
        <w:t xml:space="preserve"> со статусом </w:t>
      </w:r>
      <w:r>
        <w:rPr>
          <w:lang w:val="en-US"/>
        </w:rPr>
        <w:t>PEND</w:t>
      </w: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B26016" w:rsidRPr="00F83010" w14:paraId="28F854BE" w14:textId="77777777" w:rsidTr="006227CB">
        <w:tc>
          <w:tcPr>
            <w:tcW w:w="5488" w:type="dxa"/>
            <w:shd w:val="clear" w:color="auto" w:fill="F2F2F2" w:themeFill="background1" w:themeFillShade="F2"/>
          </w:tcPr>
          <w:p w14:paraId="2B9A21BA" w14:textId="77777777" w:rsidR="00B26016" w:rsidRPr="00F83010" w:rsidRDefault="00B26016" w:rsidP="006227CB">
            <w:pPr>
              <w:pStyle w:val="a3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530CB13D" w14:textId="77777777" w:rsidR="00B26016" w:rsidRPr="00F83010" w:rsidRDefault="00B26016" w:rsidP="006227CB">
            <w:pPr>
              <w:pStyle w:val="a3"/>
            </w:pPr>
            <w:r>
              <w:t>Комментарии</w:t>
            </w:r>
          </w:p>
        </w:tc>
      </w:tr>
      <w:tr w:rsidR="00B26016" w:rsidRPr="00F83010" w14:paraId="1B5F6CF6" w14:textId="77777777" w:rsidTr="006227CB">
        <w:tc>
          <w:tcPr>
            <w:tcW w:w="5488" w:type="dxa"/>
          </w:tcPr>
          <w:p w14:paraId="59D7BFDC" w14:textId="77777777" w:rsidR="00B26016" w:rsidRDefault="00B26016" w:rsidP="006227CB">
            <w:pPr>
              <w:pStyle w:val="a7"/>
            </w:pPr>
            <w:r>
              <w:t>:16R:GENL</w:t>
            </w:r>
          </w:p>
        </w:tc>
        <w:tc>
          <w:tcPr>
            <w:tcW w:w="4762" w:type="dxa"/>
          </w:tcPr>
          <w:p w14:paraId="44E835A9" w14:textId="77777777" w:rsidR="00B26016" w:rsidRPr="00F83010" w:rsidRDefault="00B26016" w:rsidP="006227CB">
            <w:pPr>
              <w:pStyle w:val="a7"/>
            </w:pPr>
          </w:p>
        </w:tc>
      </w:tr>
      <w:tr w:rsidR="00B26016" w14:paraId="608BEF53" w14:textId="77777777" w:rsidTr="006227CB">
        <w:tc>
          <w:tcPr>
            <w:tcW w:w="5488" w:type="dxa"/>
          </w:tcPr>
          <w:p w14:paraId="36E3E7AB" w14:textId="77777777" w:rsidR="00B26016" w:rsidRDefault="00B26016" w:rsidP="006227CB">
            <w:pPr>
              <w:pStyle w:val="a7"/>
            </w:pPr>
            <w:r>
              <w:t>:20C::CORP//206081X5456</w:t>
            </w:r>
          </w:p>
        </w:tc>
        <w:tc>
          <w:tcPr>
            <w:tcW w:w="4762" w:type="dxa"/>
          </w:tcPr>
          <w:p w14:paraId="603B5DD7" w14:textId="77777777" w:rsidR="00B26016" w:rsidRDefault="00B26016" w:rsidP="006227CB">
            <w:pPr>
              <w:pStyle w:val="a7"/>
            </w:pPr>
            <w:r>
              <w:t xml:space="preserve">Референс КД </w:t>
            </w:r>
          </w:p>
        </w:tc>
      </w:tr>
      <w:tr w:rsidR="00B26016" w:rsidRPr="00B0186A" w14:paraId="4A80C98E" w14:textId="77777777" w:rsidTr="006227CB">
        <w:tc>
          <w:tcPr>
            <w:tcW w:w="5488" w:type="dxa"/>
          </w:tcPr>
          <w:p w14:paraId="73692468" w14:textId="77777777" w:rsidR="00B26016" w:rsidRPr="00F83010" w:rsidRDefault="00B26016" w:rsidP="006227CB">
            <w:pPr>
              <w:pStyle w:val="a7"/>
            </w:pPr>
            <w:r>
              <w:t>:20C::SEME//</w:t>
            </w:r>
            <w:r w:rsidRPr="008F00E6">
              <w:t xml:space="preserve">22222222 </w:t>
            </w:r>
          </w:p>
        </w:tc>
        <w:tc>
          <w:tcPr>
            <w:tcW w:w="4762" w:type="dxa"/>
          </w:tcPr>
          <w:p w14:paraId="23A6A125" w14:textId="77777777" w:rsidR="00B26016" w:rsidRPr="00F83010" w:rsidRDefault="00B26016" w:rsidP="006227CB">
            <w:pPr>
              <w:pStyle w:val="a7"/>
            </w:pPr>
          </w:p>
        </w:tc>
      </w:tr>
      <w:tr w:rsidR="00B26016" w:rsidRPr="001D1D18" w14:paraId="1C728419" w14:textId="77777777" w:rsidTr="006227CB">
        <w:tc>
          <w:tcPr>
            <w:tcW w:w="5488" w:type="dxa"/>
          </w:tcPr>
          <w:p w14:paraId="49C12081" w14:textId="77777777" w:rsidR="00B26016" w:rsidRPr="00F83010" w:rsidRDefault="00B26016" w:rsidP="006227CB">
            <w:pPr>
              <w:pStyle w:val="a7"/>
            </w:pPr>
            <w:r>
              <w:t>:23G:INST</w:t>
            </w:r>
          </w:p>
        </w:tc>
        <w:tc>
          <w:tcPr>
            <w:tcW w:w="4762" w:type="dxa"/>
          </w:tcPr>
          <w:p w14:paraId="1108DF7D" w14:textId="77777777" w:rsidR="00B26016" w:rsidRPr="00F83010" w:rsidRDefault="00B26016" w:rsidP="006227CB">
            <w:pPr>
              <w:pStyle w:val="a7"/>
            </w:pPr>
          </w:p>
        </w:tc>
      </w:tr>
      <w:tr w:rsidR="00B26016" w:rsidRPr="001D1D18" w14:paraId="70EBEE4E" w14:textId="77777777" w:rsidTr="006227CB">
        <w:tc>
          <w:tcPr>
            <w:tcW w:w="5488" w:type="dxa"/>
          </w:tcPr>
          <w:p w14:paraId="704263B5" w14:textId="77777777" w:rsidR="00B26016" w:rsidRPr="005C2F3D" w:rsidRDefault="00B26016" w:rsidP="006227CB">
            <w:pPr>
              <w:pStyle w:val="a7"/>
              <w:rPr>
                <w:lang w:val="en-US"/>
              </w:rPr>
            </w:pPr>
            <w:r>
              <w:t>:22F::CAEV//</w:t>
            </w:r>
            <w:r>
              <w:rPr>
                <w:lang w:val="en-US"/>
              </w:rPr>
              <w:t>BMET</w:t>
            </w:r>
          </w:p>
        </w:tc>
        <w:tc>
          <w:tcPr>
            <w:tcW w:w="4762" w:type="dxa"/>
          </w:tcPr>
          <w:p w14:paraId="3DF81289" w14:textId="77777777" w:rsidR="00B26016" w:rsidRPr="00F83010" w:rsidRDefault="00B26016" w:rsidP="006227CB">
            <w:pPr>
              <w:pStyle w:val="a7"/>
            </w:pPr>
          </w:p>
        </w:tc>
      </w:tr>
      <w:tr w:rsidR="00B26016" w:rsidRPr="00E33FA3" w14:paraId="532FBCB0" w14:textId="77777777" w:rsidTr="006227CB">
        <w:tc>
          <w:tcPr>
            <w:tcW w:w="5488" w:type="dxa"/>
          </w:tcPr>
          <w:p w14:paraId="26220CB1" w14:textId="77777777" w:rsidR="00B26016" w:rsidRPr="00F83010" w:rsidRDefault="00B26016" w:rsidP="006227CB">
            <w:pPr>
              <w:pStyle w:val="a7"/>
            </w:pPr>
            <w:r>
              <w:t>:98C::PREP//201</w:t>
            </w:r>
            <w:r>
              <w:rPr>
                <w:lang w:val="en-US"/>
              </w:rPr>
              <w:t>60703</w:t>
            </w:r>
            <w:r>
              <w:t>105940</w:t>
            </w:r>
          </w:p>
        </w:tc>
        <w:tc>
          <w:tcPr>
            <w:tcW w:w="4762" w:type="dxa"/>
          </w:tcPr>
          <w:p w14:paraId="034D9A93" w14:textId="77777777" w:rsidR="00B26016" w:rsidRPr="00F83010" w:rsidRDefault="00B26016" w:rsidP="006227CB">
            <w:pPr>
              <w:pStyle w:val="a7"/>
            </w:pPr>
          </w:p>
        </w:tc>
      </w:tr>
      <w:tr w:rsidR="00B26016" w14:paraId="79F6F712" w14:textId="77777777" w:rsidTr="006227CB">
        <w:tc>
          <w:tcPr>
            <w:tcW w:w="5488" w:type="dxa"/>
          </w:tcPr>
          <w:p w14:paraId="69668A1F" w14:textId="77777777" w:rsidR="00B26016" w:rsidRDefault="00B26016" w:rsidP="006227CB">
            <w:pPr>
              <w:pStyle w:val="a7"/>
            </w:pPr>
            <w:r>
              <w:t>:16R:LINK</w:t>
            </w:r>
          </w:p>
        </w:tc>
        <w:tc>
          <w:tcPr>
            <w:tcW w:w="4762" w:type="dxa"/>
          </w:tcPr>
          <w:p w14:paraId="1DCDC478" w14:textId="77777777" w:rsidR="00B26016" w:rsidRDefault="00B26016" w:rsidP="006227CB">
            <w:pPr>
              <w:pStyle w:val="a7"/>
            </w:pPr>
          </w:p>
        </w:tc>
      </w:tr>
      <w:tr w:rsidR="00B26016" w:rsidRPr="00AF4D92" w14:paraId="09D640F7" w14:textId="77777777" w:rsidTr="006227CB">
        <w:tc>
          <w:tcPr>
            <w:tcW w:w="5488" w:type="dxa"/>
          </w:tcPr>
          <w:p w14:paraId="127178AF" w14:textId="176C39EB" w:rsidR="00B26016" w:rsidRPr="00F83010" w:rsidRDefault="00F81939" w:rsidP="006227CB">
            <w:pPr>
              <w:pStyle w:val="a7"/>
            </w:pPr>
            <w:r>
              <w:t>:13</w:t>
            </w:r>
            <w:r>
              <w:rPr>
                <w:lang w:val="en-US"/>
              </w:rPr>
              <w:t>A</w:t>
            </w:r>
            <w:r w:rsidR="00B26016" w:rsidRPr="008F00E6">
              <w:t>::LINK//565</w:t>
            </w:r>
          </w:p>
        </w:tc>
        <w:tc>
          <w:tcPr>
            <w:tcW w:w="4762" w:type="dxa"/>
          </w:tcPr>
          <w:p w14:paraId="262F90E4" w14:textId="77777777" w:rsidR="00B26016" w:rsidRPr="00F83010" w:rsidRDefault="00B26016" w:rsidP="006227CB">
            <w:pPr>
              <w:pStyle w:val="a7"/>
            </w:pPr>
            <w:r>
              <w:t>Заполняется, если поручение было получено в сообщении МТ565</w:t>
            </w:r>
          </w:p>
        </w:tc>
      </w:tr>
      <w:tr w:rsidR="00B26016" w:rsidRPr="00AF4D92" w14:paraId="630D15C3" w14:textId="77777777" w:rsidTr="006227CB">
        <w:tc>
          <w:tcPr>
            <w:tcW w:w="5488" w:type="dxa"/>
          </w:tcPr>
          <w:p w14:paraId="7B86F7CD" w14:textId="77777777" w:rsidR="00B26016" w:rsidRPr="00F83010" w:rsidRDefault="00B26016" w:rsidP="006227CB">
            <w:pPr>
              <w:pStyle w:val="a7"/>
            </w:pPr>
            <w:r>
              <w:t>:20C::RELA//</w:t>
            </w:r>
            <w:r w:rsidRPr="008F00E6">
              <w:t xml:space="preserve">11111111 </w:t>
            </w:r>
          </w:p>
        </w:tc>
        <w:tc>
          <w:tcPr>
            <w:tcW w:w="4762" w:type="dxa"/>
          </w:tcPr>
          <w:p w14:paraId="03DD7CE5" w14:textId="77777777" w:rsidR="00B26016" w:rsidRPr="00F83010" w:rsidRDefault="00B26016" w:rsidP="006227CB">
            <w:pPr>
              <w:pStyle w:val="a7"/>
            </w:pPr>
            <w:r>
              <w:t>Референс связанной инструкции</w:t>
            </w:r>
          </w:p>
        </w:tc>
      </w:tr>
      <w:tr w:rsidR="00B26016" w14:paraId="1BAA74BB" w14:textId="77777777" w:rsidTr="006227CB">
        <w:tc>
          <w:tcPr>
            <w:tcW w:w="5488" w:type="dxa"/>
          </w:tcPr>
          <w:p w14:paraId="0808B901" w14:textId="77777777" w:rsidR="00B26016" w:rsidRDefault="00B26016" w:rsidP="006227CB">
            <w:pPr>
              <w:pStyle w:val="a7"/>
            </w:pPr>
            <w:r>
              <w:t>:16S:LINK</w:t>
            </w:r>
          </w:p>
        </w:tc>
        <w:tc>
          <w:tcPr>
            <w:tcW w:w="4762" w:type="dxa"/>
          </w:tcPr>
          <w:p w14:paraId="51AE02B3" w14:textId="77777777" w:rsidR="00B26016" w:rsidRDefault="00B26016" w:rsidP="006227CB">
            <w:pPr>
              <w:pStyle w:val="a7"/>
            </w:pPr>
          </w:p>
        </w:tc>
      </w:tr>
      <w:tr w:rsidR="00B26016" w:rsidRPr="00AF4D92" w14:paraId="13FEA39A" w14:textId="77777777" w:rsidTr="006227CB">
        <w:tc>
          <w:tcPr>
            <w:tcW w:w="5488" w:type="dxa"/>
          </w:tcPr>
          <w:p w14:paraId="754CEC64" w14:textId="77777777" w:rsidR="00B26016" w:rsidRPr="00F83010" w:rsidRDefault="00B26016" w:rsidP="006227CB">
            <w:pPr>
              <w:pStyle w:val="a7"/>
            </w:pPr>
            <w:r>
              <w:t>:16R:STAT</w:t>
            </w:r>
          </w:p>
        </w:tc>
        <w:tc>
          <w:tcPr>
            <w:tcW w:w="4762" w:type="dxa"/>
          </w:tcPr>
          <w:p w14:paraId="2315BCF4" w14:textId="77777777" w:rsidR="00B26016" w:rsidRPr="00F83010" w:rsidRDefault="00B26016" w:rsidP="006227CB">
            <w:pPr>
              <w:pStyle w:val="a7"/>
            </w:pPr>
          </w:p>
        </w:tc>
      </w:tr>
      <w:tr w:rsidR="00B26016" w:rsidRPr="00AF4D92" w14:paraId="24F8F0E8" w14:textId="77777777" w:rsidTr="006227CB">
        <w:tc>
          <w:tcPr>
            <w:tcW w:w="5488" w:type="dxa"/>
          </w:tcPr>
          <w:p w14:paraId="2AD6FEF2" w14:textId="77777777" w:rsidR="00B26016" w:rsidRPr="00346301" w:rsidRDefault="00B26016" w:rsidP="006227CB">
            <w:pPr>
              <w:pStyle w:val="a7"/>
              <w:rPr>
                <w:lang w:val="en-US"/>
              </w:rPr>
            </w:pPr>
            <w:r>
              <w:t>:25D::IPRC//</w:t>
            </w:r>
            <w:r>
              <w:rPr>
                <w:lang w:val="en-US"/>
              </w:rPr>
              <w:t>PEND</w:t>
            </w:r>
          </w:p>
        </w:tc>
        <w:tc>
          <w:tcPr>
            <w:tcW w:w="4762" w:type="dxa"/>
          </w:tcPr>
          <w:p w14:paraId="14FF6601" w14:textId="77777777" w:rsidR="00B26016" w:rsidRPr="00F83010" w:rsidRDefault="00B26016" w:rsidP="006227CB">
            <w:pPr>
              <w:pStyle w:val="a7"/>
            </w:pPr>
            <w:r>
              <w:t>Статус</w:t>
            </w:r>
          </w:p>
        </w:tc>
      </w:tr>
      <w:tr w:rsidR="00B26016" w:rsidRPr="00AF4D92" w14:paraId="3D70A37C" w14:textId="77777777" w:rsidTr="006227CB">
        <w:tc>
          <w:tcPr>
            <w:tcW w:w="5488" w:type="dxa"/>
          </w:tcPr>
          <w:p w14:paraId="7D3EC520" w14:textId="77777777" w:rsidR="00B26016" w:rsidRPr="00F83010" w:rsidRDefault="00B26016" w:rsidP="006227CB">
            <w:pPr>
              <w:pStyle w:val="a7"/>
            </w:pPr>
            <w:r w:rsidRPr="00E6388C">
              <w:t>:16R:REAS</w:t>
            </w:r>
          </w:p>
        </w:tc>
        <w:tc>
          <w:tcPr>
            <w:tcW w:w="4762" w:type="dxa"/>
          </w:tcPr>
          <w:p w14:paraId="6C1D5C73" w14:textId="77777777" w:rsidR="00B26016" w:rsidRPr="00F83010" w:rsidRDefault="00B26016" w:rsidP="006227CB">
            <w:pPr>
              <w:pStyle w:val="a7"/>
            </w:pPr>
          </w:p>
        </w:tc>
      </w:tr>
      <w:tr w:rsidR="00B26016" w:rsidRPr="00F83010" w14:paraId="6CE1393A" w14:textId="77777777" w:rsidTr="006227CB">
        <w:tc>
          <w:tcPr>
            <w:tcW w:w="5488" w:type="dxa"/>
          </w:tcPr>
          <w:p w14:paraId="253CA1B1" w14:textId="77777777" w:rsidR="00B26016" w:rsidRPr="00F83010" w:rsidRDefault="00B26016" w:rsidP="006227CB">
            <w:pPr>
              <w:pStyle w:val="a7"/>
            </w:pPr>
            <w:r w:rsidRPr="00E6388C">
              <w:t>:24B::</w:t>
            </w:r>
            <w:r>
              <w:rPr>
                <w:lang w:val="en-US"/>
              </w:rPr>
              <w:t>PEND</w:t>
            </w:r>
            <w:r w:rsidRPr="00E6388C">
              <w:t>//</w:t>
            </w:r>
            <w:r>
              <w:rPr>
                <w:lang w:val="en-US"/>
              </w:rPr>
              <w:t>NARR</w:t>
            </w:r>
          </w:p>
        </w:tc>
        <w:tc>
          <w:tcPr>
            <w:tcW w:w="4762" w:type="dxa"/>
          </w:tcPr>
          <w:p w14:paraId="2213CE62" w14:textId="77777777" w:rsidR="00B26016" w:rsidRPr="00F83010" w:rsidRDefault="00B26016" w:rsidP="006227CB">
            <w:pPr>
              <w:pStyle w:val="a7"/>
            </w:pPr>
            <w:r>
              <w:t>Причина</w:t>
            </w:r>
          </w:p>
        </w:tc>
      </w:tr>
      <w:tr w:rsidR="00B26016" w:rsidRPr="005419A3" w14:paraId="6D3F9965" w14:textId="77777777" w:rsidTr="006227CB">
        <w:tc>
          <w:tcPr>
            <w:tcW w:w="5488" w:type="dxa"/>
          </w:tcPr>
          <w:p w14:paraId="175D45AE" w14:textId="77777777" w:rsidR="00B26016" w:rsidRPr="005419A3" w:rsidRDefault="00B26016" w:rsidP="006227CB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:70D::REAS//'PORUCHENIE PRINYATO</w:t>
            </w:r>
          </w:p>
        </w:tc>
        <w:tc>
          <w:tcPr>
            <w:tcW w:w="4762" w:type="dxa"/>
          </w:tcPr>
          <w:p w14:paraId="7046F55B" w14:textId="77777777" w:rsidR="00B26016" w:rsidRPr="005419A3" w:rsidRDefault="00B26016" w:rsidP="006227CB">
            <w:pPr>
              <w:pStyle w:val="a7"/>
              <w:rPr>
                <w:lang w:val="en-US"/>
              </w:rPr>
            </w:pPr>
          </w:p>
        </w:tc>
      </w:tr>
      <w:tr w:rsidR="00B26016" w:rsidRPr="005419A3" w14:paraId="364F0F29" w14:textId="77777777" w:rsidTr="006227CB">
        <w:tc>
          <w:tcPr>
            <w:tcW w:w="5488" w:type="dxa"/>
          </w:tcPr>
          <w:p w14:paraId="3BECA2EA" w14:textId="77777777" w:rsidR="00B26016" w:rsidRDefault="00B26016" w:rsidP="006227CB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NKO ZAO NRD</w:t>
            </w:r>
          </w:p>
        </w:tc>
        <w:tc>
          <w:tcPr>
            <w:tcW w:w="4762" w:type="dxa"/>
          </w:tcPr>
          <w:p w14:paraId="0032C227" w14:textId="77777777" w:rsidR="00B26016" w:rsidRPr="005419A3" w:rsidRDefault="00B26016" w:rsidP="006227CB">
            <w:pPr>
              <w:pStyle w:val="a7"/>
              <w:rPr>
                <w:lang w:val="en-US"/>
              </w:rPr>
            </w:pPr>
          </w:p>
        </w:tc>
      </w:tr>
      <w:tr w:rsidR="00B26016" w:rsidRPr="001D1D18" w14:paraId="2A23F0BF" w14:textId="77777777" w:rsidTr="006227CB">
        <w:tc>
          <w:tcPr>
            <w:tcW w:w="5488" w:type="dxa"/>
          </w:tcPr>
          <w:p w14:paraId="12056C32" w14:textId="77777777" w:rsidR="00B26016" w:rsidRPr="00F83010" w:rsidRDefault="00B26016" w:rsidP="006227CB">
            <w:pPr>
              <w:pStyle w:val="a7"/>
            </w:pPr>
            <w:r w:rsidRPr="00E6388C">
              <w:t>:16S:REAS</w:t>
            </w:r>
          </w:p>
        </w:tc>
        <w:tc>
          <w:tcPr>
            <w:tcW w:w="4762" w:type="dxa"/>
          </w:tcPr>
          <w:p w14:paraId="751462EC" w14:textId="77777777" w:rsidR="00B26016" w:rsidRPr="00F83010" w:rsidRDefault="00B26016" w:rsidP="006227CB">
            <w:pPr>
              <w:pStyle w:val="a7"/>
            </w:pPr>
          </w:p>
        </w:tc>
      </w:tr>
      <w:tr w:rsidR="00B26016" w:rsidRPr="001D1D18" w14:paraId="0F0CE9B7" w14:textId="77777777" w:rsidTr="006227CB">
        <w:tc>
          <w:tcPr>
            <w:tcW w:w="5488" w:type="dxa"/>
          </w:tcPr>
          <w:p w14:paraId="3FD7905A" w14:textId="77777777" w:rsidR="00B26016" w:rsidRPr="00F83010" w:rsidRDefault="00B26016" w:rsidP="006227CB">
            <w:pPr>
              <w:pStyle w:val="a7"/>
            </w:pPr>
            <w:r>
              <w:t>:16S:STAT</w:t>
            </w:r>
          </w:p>
        </w:tc>
        <w:tc>
          <w:tcPr>
            <w:tcW w:w="4762" w:type="dxa"/>
          </w:tcPr>
          <w:p w14:paraId="4BC992AE" w14:textId="77777777" w:rsidR="00B26016" w:rsidRPr="00F83010" w:rsidRDefault="00B26016" w:rsidP="006227CB">
            <w:pPr>
              <w:pStyle w:val="a7"/>
            </w:pPr>
          </w:p>
        </w:tc>
      </w:tr>
      <w:tr w:rsidR="00B26016" w:rsidRPr="00AF4D92" w14:paraId="331772D6" w14:textId="77777777" w:rsidTr="006227CB">
        <w:tc>
          <w:tcPr>
            <w:tcW w:w="5488" w:type="dxa"/>
          </w:tcPr>
          <w:p w14:paraId="7D6ED669" w14:textId="77777777" w:rsidR="00B26016" w:rsidRPr="00F83010" w:rsidRDefault="00B26016" w:rsidP="006227CB">
            <w:pPr>
              <w:pStyle w:val="a7"/>
            </w:pPr>
            <w:r>
              <w:t>:16S:GENL</w:t>
            </w:r>
          </w:p>
        </w:tc>
        <w:tc>
          <w:tcPr>
            <w:tcW w:w="4762" w:type="dxa"/>
          </w:tcPr>
          <w:p w14:paraId="20247E8C" w14:textId="77777777" w:rsidR="00B26016" w:rsidRPr="00F83010" w:rsidRDefault="00B26016" w:rsidP="006227CB">
            <w:pPr>
              <w:pStyle w:val="a7"/>
            </w:pPr>
          </w:p>
        </w:tc>
      </w:tr>
      <w:tr w:rsidR="00B26016" w:rsidRPr="00AF4D92" w14:paraId="51716D39" w14:textId="77777777" w:rsidTr="006227CB">
        <w:tc>
          <w:tcPr>
            <w:tcW w:w="5488" w:type="dxa"/>
          </w:tcPr>
          <w:p w14:paraId="259D5B81" w14:textId="77777777" w:rsidR="00B26016" w:rsidRPr="00F83010" w:rsidRDefault="00B26016" w:rsidP="006227CB">
            <w:pPr>
              <w:pStyle w:val="a7"/>
            </w:pPr>
            <w:r>
              <w:t>:16R:ADDINFO</w:t>
            </w:r>
          </w:p>
        </w:tc>
        <w:tc>
          <w:tcPr>
            <w:tcW w:w="4762" w:type="dxa"/>
          </w:tcPr>
          <w:p w14:paraId="20CC1C96" w14:textId="77777777" w:rsidR="00B26016" w:rsidRPr="00F83010" w:rsidRDefault="00B26016" w:rsidP="006227CB">
            <w:pPr>
              <w:pStyle w:val="a7"/>
            </w:pPr>
          </w:p>
        </w:tc>
      </w:tr>
      <w:tr w:rsidR="00B26016" w:rsidRPr="00AF4D92" w14:paraId="12B2418F" w14:textId="77777777" w:rsidTr="006227CB">
        <w:tc>
          <w:tcPr>
            <w:tcW w:w="5488" w:type="dxa"/>
          </w:tcPr>
          <w:p w14:paraId="07780F88" w14:textId="77777777" w:rsidR="00B26016" w:rsidRPr="00C45394" w:rsidRDefault="00B26016" w:rsidP="006227CB">
            <w:pPr>
              <w:pStyle w:val="a7"/>
              <w:rPr>
                <w:lang w:val="en-US"/>
              </w:rPr>
            </w:pPr>
            <w:r>
              <w:t>:95R::MEOR/NSDR/</w:t>
            </w:r>
            <w:r>
              <w:rPr>
                <w:lang w:val="en-US"/>
              </w:rPr>
              <w:t>NDC000000000</w:t>
            </w:r>
          </w:p>
        </w:tc>
        <w:tc>
          <w:tcPr>
            <w:tcW w:w="4762" w:type="dxa"/>
          </w:tcPr>
          <w:p w14:paraId="23F8967F" w14:textId="77777777" w:rsidR="00B26016" w:rsidRPr="00F83010" w:rsidRDefault="00B26016" w:rsidP="006227CB">
            <w:pPr>
              <w:pStyle w:val="a7"/>
            </w:pPr>
            <w:r>
              <w:t>Код НРД инструктирующей стороны (организация присвоившая статус)</w:t>
            </w:r>
          </w:p>
        </w:tc>
      </w:tr>
      <w:tr w:rsidR="00B26016" w:rsidRPr="00AF4D92" w14:paraId="26AB3929" w14:textId="77777777" w:rsidTr="006227CB">
        <w:tc>
          <w:tcPr>
            <w:tcW w:w="5488" w:type="dxa"/>
          </w:tcPr>
          <w:p w14:paraId="5B89BFFF" w14:textId="77777777" w:rsidR="00B26016" w:rsidRPr="00F83010" w:rsidRDefault="00B26016" w:rsidP="006227CB">
            <w:pPr>
              <w:pStyle w:val="a7"/>
            </w:pPr>
            <w:r>
              <w:t>:16S:ADDINFO</w:t>
            </w:r>
          </w:p>
        </w:tc>
        <w:tc>
          <w:tcPr>
            <w:tcW w:w="4762" w:type="dxa"/>
          </w:tcPr>
          <w:p w14:paraId="4E978A8E" w14:textId="77777777" w:rsidR="00B26016" w:rsidRPr="00F83010" w:rsidRDefault="00B26016" w:rsidP="00B26016">
            <w:pPr>
              <w:numPr>
                <w:ilvl w:val="0"/>
                <w:numId w:val="1"/>
              </w:numPr>
              <w:ind w:left="-6" w:firstLine="6"/>
            </w:pPr>
          </w:p>
        </w:tc>
      </w:tr>
    </w:tbl>
    <w:p w14:paraId="11BCAFFE" w14:textId="77777777" w:rsidR="00B26016" w:rsidRDefault="00B26016" w:rsidP="00B26016">
      <w:pPr>
        <w:pStyle w:val="1"/>
        <w:numPr>
          <w:ilvl w:val="0"/>
          <w:numId w:val="2"/>
        </w:numPr>
      </w:pPr>
      <w:bookmarkStart w:id="161" w:name="_Toc445282177"/>
      <w:r>
        <w:t>С</w:t>
      </w:r>
      <w:r w:rsidRPr="00573402">
        <w:t>ообщение МТ56</w:t>
      </w:r>
      <w:r>
        <w:t>7. Статус</w:t>
      </w:r>
      <w:r w:rsidRPr="00C45394">
        <w:t xml:space="preserve"> </w:t>
      </w:r>
      <w:r>
        <w:t xml:space="preserve">НРД </w:t>
      </w:r>
      <w:r>
        <w:rPr>
          <w:lang w:val="en-US"/>
        </w:rPr>
        <w:t>REJT</w:t>
      </w:r>
      <w:r>
        <w:t>.</w:t>
      </w:r>
      <w:bookmarkEnd w:id="161"/>
      <w:r>
        <w:t xml:space="preserve"> </w:t>
      </w:r>
    </w:p>
    <w:p w14:paraId="0EB84B70" w14:textId="77777777" w:rsidR="00B26016" w:rsidRPr="00C45394" w:rsidRDefault="00B26016" w:rsidP="00B26016">
      <w:pPr>
        <w:numPr>
          <w:ilvl w:val="0"/>
          <w:numId w:val="1"/>
        </w:numPr>
        <w:ind w:hanging="6"/>
      </w:pPr>
      <w:r>
        <w:t xml:space="preserve">Легенда: </w:t>
      </w:r>
      <w:r w:rsidRPr="00C45394">
        <w:t xml:space="preserve">В НРД получено сообщение </w:t>
      </w:r>
      <w:r>
        <w:t>поручение</w:t>
      </w:r>
      <w:r w:rsidRPr="00C45394">
        <w:t xml:space="preserve"> с референсом 11111111 от депонента (код НРД МС0123456789). Проверки на стороне НРД не были пройдены и сообщение не было передано регистратору</w:t>
      </w:r>
      <w:r>
        <w:t xml:space="preserve"> (головному депозитарию)</w:t>
      </w:r>
      <w:r w:rsidRPr="00C45394">
        <w:t xml:space="preserve">. </w:t>
      </w:r>
    </w:p>
    <w:p w14:paraId="4F32C8F3" w14:textId="77777777" w:rsidR="00B26016" w:rsidRPr="00F83010" w:rsidRDefault="00B26016" w:rsidP="00B26016">
      <w:pPr>
        <w:numPr>
          <w:ilvl w:val="0"/>
          <w:numId w:val="1"/>
        </w:numPr>
        <w:ind w:hanging="6"/>
      </w:pPr>
      <w:r w:rsidRPr="00C45394">
        <w:lastRenderedPageBreak/>
        <w:t xml:space="preserve">НРД отправляет сообщения MIS с референсом 22222222 ( seev.006.001.04) со статусом REJT (отказ в приеме). </w:t>
      </w: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B26016" w:rsidRPr="00F83010" w14:paraId="1EDB58BB" w14:textId="77777777" w:rsidTr="006227CB">
        <w:tc>
          <w:tcPr>
            <w:tcW w:w="5488" w:type="dxa"/>
            <w:shd w:val="clear" w:color="auto" w:fill="F2F2F2" w:themeFill="background1" w:themeFillShade="F2"/>
          </w:tcPr>
          <w:p w14:paraId="6A53F422" w14:textId="77777777" w:rsidR="00B26016" w:rsidRPr="00F83010" w:rsidRDefault="00B26016" w:rsidP="006227CB">
            <w:pPr>
              <w:pStyle w:val="a3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31C99EBC" w14:textId="77777777" w:rsidR="00B26016" w:rsidRPr="00F83010" w:rsidRDefault="00B26016" w:rsidP="006227CB">
            <w:pPr>
              <w:pStyle w:val="a3"/>
            </w:pPr>
            <w:r>
              <w:t>Комментарии</w:t>
            </w:r>
          </w:p>
        </w:tc>
      </w:tr>
      <w:tr w:rsidR="00B26016" w:rsidRPr="00F83010" w14:paraId="4B958BC4" w14:textId="77777777" w:rsidTr="006227CB">
        <w:tc>
          <w:tcPr>
            <w:tcW w:w="5488" w:type="dxa"/>
          </w:tcPr>
          <w:p w14:paraId="5FE7CDE1" w14:textId="77777777" w:rsidR="00B26016" w:rsidRDefault="00B26016" w:rsidP="006227CB">
            <w:pPr>
              <w:pStyle w:val="a7"/>
            </w:pPr>
            <w:r>
              <w:t>:16R:GENL</w:t>
            </w:r>
          </w:p>
        </w:tc>
        <w:tc>
          <w:tcPr>
            <w:tcW w:w="4762" w:type="dxa"/>
          </w:tcPr>
          <w:p w14:paraId="5AD229AC" w14:textId="77777777" w:rsidR="00B26016" w:rsidRPr="00F83010" w:rsidRDefault="00B26016" w:rsidP="006227CB">
            <w:pPr>
              <w:pStyle w:val="a7"/>
            </w:pPr>
          </w:p>
        </w:tc>
      </w:tr>
      <w:tr w:rsidR="00B26016" w14:paraId="034D9FAA" w14:textId="77777777" w:rsidTr="006227CB">
        <w:tc>
          <w:tcPr>
            <w:tcW w:w="5488" w:type="dxa"/>
          </w:tcPr>
          <w:p w14:paraId="431FC7B4" w14:textId="77777777" w:rsidR="00B26016" w:rsidRDefault="00B26016" w:rsidP="006227CB">
            <w:pPr>
              <w:pStyle w:val="a7"/>
            </w:pPr>
            <w:r>
              <w:t>:20C::CORP//206081X5456</w:t>
            </w:r>
          </w:p>
        </w:tc>
        <w:tc>
          <w:tcPr>
            <w:tcW w:w="4762" w:type="dxa"/>
          </w:tcPr>
          <w:p w14:paraId="353D14A4" w14:textId="77777777" w:rsidR="00B26016" w:rsidRDefault="00B26016" w:rsidP="006227CB">
            <w:pPr>
              <w:pStyle w:val="a7"/>
            </w:pPr>
            <w:r>
              <w:t xml:space="preserve">Референс КД </w:t>
            </w:r>
          </w:p>
        </w:tc>
      </w:tr>
      <w:tr w:rsidR="00B26016" w:rsidRPr="00B0186A" w14:paraId="4AD821A3" w14:textId="77777777" w:rsidTr="006227CB">
        <w:tc>
          <w:tcPr>
            <w:tcW w:w="5488" w:type="dxa"/>
          </w:tcPr>
          <w:p w14:paraId="53F2E631" w14:textId="77777777" w:rsidR="00B26016" w:rsidRPr="00F83010" w:rsidRDefault="00B26016" w:rsidP="006227CB">
            <w:pPr>
              <w:pStyle w:val="a7"/>
            </w:pPr>
            <w:r>
              <w:t>:20C::SEME//</w:t>
            </w:r>
            <w:r w:rsidRPr="008F00E6">
              <w:t xml:space="preserve">22222222 </w:t>
            </w:r>
          </w:p>
        </w:tc>
        <w:tc>
          <w:tcPr>
            <w:tcW w:w="4762" w:type="dxa"/>
          </w:tcPr>
          <w:p w14:paraId="2875D0CD" w14:textId="77777777" w:rsidR="00B26016" w:rsidRPr="00F83010" w:rsidRDefault="00B26016" w:rsidP="006227CB">
            <w:pPr>
              <w:pStyle w:val="a7"/>
            </w:pPr>
          </w:p>
        </w:tc>
      </w:tr>
      <w:tr w:rsidR="00B26016" w:rsidRPr="001D1D18" w14:paraId="11759557" w14:textId="77777777" w:rsidTr="006227CB">
        <w:tc>
          <w:tcPr>
            <w:tcW w:w="5488" w:type="dxa"/>
          </w:tcPr>
          <w:p w14:paraId="608F49E6" w14:textId="77777777" w:rsidR="00B26016" w:rsidRPr="00F83010" w:rsidRDefault="00B26016" w:rsidP="006227CB">
            <w:pPr>
              <w:pStyle w:val="a7"/>
            </w:pPr>
            <w:r>
              <w:t>:23G:INST</w:t>
            </w:r>
          </w:p>
        </w:tc>
        <w:tc>
          <w:tcPr>
            <w:tcW w:w="4762" w:type="dxa"/>
          </w:tcPr>
          <w:p w14:paraId="7412D4AB" w14:textId="77777777" w:rsidR="00B26016" w:rsidRPr="00F83010" w:rsidRDefault="00B26016" w:rsidP="006227CB">
            <w:pPr>
              <w:pStyle w:val="a7"/>
            </w:pPr>
          </w:p>
        </w:tc>
      </w:tr>
      <w:tr w:rsidR="00B26016" w:rsidRPr="001D1D18" w14:paraId="44EB0A8F" w14:textId="77777777" w:rsidTr="006227CB">
        <w:tc>
          <w:tcPr>
            <w:tcW w:w="5488" w:type="dxa"/>
          </w:tcPr>
          <w:p w14:paraId="66EEEFC3" w14:textId="77777777" w:rsidR="00B26016" w:rsidRPr="005C2F3D" w:rsidRDefault="00B26016" w:rsidP="006227CB">
            <w:pPr>
              <w:pStyle w:val="a7"/>
              <w:rPr>
                <w:lang w:val="en-US"/>
              </w:rPr>
            </w:pPr>
            <w:r>
              <w:t>:22F::CAEV//</w:t>
            </w:r>
            <w:r>
              <w:rPr>
                <w:lang w:val="en-US"/>
              </w:rPr>
              <w:t>BMET</w:t>
            </w:r>
          </w:p>
        </w:tc>
        <w:tc>
          <w:tcPr>
            <w:tcW w:w="4762" w:type="dxa"/>
          </w:tcPr>
          <w:p w14:paraId="7770FEC7" w14:textId="77777777" w:rsidR="00B26016" w:rsidRPr="00F83010" w:rsidRDefault="00B26016" w:rsidP="006227CB">
            <w:pPr>
              <w:pStyle w:val="a7"/>
            </w:pPr>
          </w:p>
        </w:tc>
      </w:tr>
      <w:tr w:rsidR="00B26016" w:rsidRPr="00E33FA3" w14:paraId="07691243" w14:textId="77777777" w:rsidTr="006227CB">
        <w:tc>
          <w:tcPr>
            <w:tcW w:w="5488" w:type="dxa"/>
          </w:tcPr>
          <w:p w14:paraId="0800E9F1" w14:textId="77777777" w:rsidR="00B26016" w:rsidRPr="00F83010" w:rsidRDefault="00B26016" w:rsidP="006227CB">
            <w:pPr>
              <w:pStyle w:val="a7"/>
            </w:pPr>
            <w:r>
              <w:t>:98C::PREP//201</w:t>
            </w:r>
            <w:r>
              <w:rPr>
                <w:lang w:val="en-US"/>
              </w:rPr>
              <w:t>60703</w:t>
            </w:r>
            <w:r>
              <w:t>105940</w:t>
            </w:r>
          </w:p>
        </w:tc>
        <w:tc>
          <w:tcPr>
            <w:tcW w:w="4762" w:type="dxa"/>
          </w:tcPr>
          <w:p w14:paraId="261B7BCC" w14:textId="77777777" w:rsidR="00B26016" w:rsidRPr="00F83010" w:rsidRDefault="00B26016" w:rsidP="006227CB">
            <w:pPr>
              <w:pStyle w:val="a7"/>
            </w:pPr>
          </w:p>
        </w:tc>
      </w:tr>
      <w:tr w:rsidR="00B26016" w14:paraId="33FD42D4" w14:textId="77777777" w:rsidTr="006227CB">
        <w:tc>
          <w:tcPr>
            <w:tcW w:w="5488" w:type="dxa"/>
          </w:tcPr>
          <w:p w14:paraId="64EE3CF3" w14:textId="77777777" w:rsidR="00B26016" w:rsidRDefault="00B26016" w:rsidP="006227CB">
            <w:pPr>
              <w:pStyle w:val="a7"/>
            </w:pPr>
            <w:r>
              <w:t>:16R:LINK</w:t>
            </w:r>
          </w:p>
        </w:tc>
        <w:tc>
          <w:tcPr>
            <w:tcW w:w="4762" w:type="dxa"/>
          </w:tcPr>
          <w:p w14:paraId="22A5215A" w14:textId="77777777" w:rsidR="00B26016" w:rsidRDefault="00B26016" w:rsidP="006227CB">
            <w:pPr>
              <w:pStyle w:val="a7"/>
            </w:pPr>
          </w:p>
        </w:tc>
      </w:tr>
      <w:tr w:rsidR="00B26016" w:rsidRPr="00AF4D92" w14:paraId="29D40810" w14:textId="77777777" w:rsidTr="006227CB">
        <w:tc>
          <w:tcPr>
            <w:tcW w:w="5488" w:type="dxa"/>
          </w:tcPr>
          <w:p w14:paraId="15F97D49" w14:textId="170AABB3" w:rsidR="00B26016" w:rsidRPr="00F83010" w:rsidRDefault="00F81939" w:rsidP="006227CB">
            <w:pPr>
              <w:pStyle w:val="a7"/>
            </w:pPr>
            <w:r>
              <w:t>:13</w:t>
            </w:r>
            <w:r>
              <w:rPr>
                <w:lang w:val="en-US"/>
              </w:rPr>
              <w:t>A</w:t>
            </w:r>
            <w:r w:rsidR="00B26016" w:rsidRPr="008F00E6">
              <w:t>::LINK//565</w:t>
            </w:r>
          </w:p>
        </w:tc>
        <w:tc>
          <w:tcPr>
            <w:tcW w:w="4762" w:type="dxa"/>
          </w:tcPr>
          <w:p w14:paraId="1F480AD3" w14:textId="77777777" w:rsidR="00B26016" w:rsidRPr="00F83010" w:rsidRDefault="00B26016" w:rsidP="006227CB">
            <w:pPr>
              <w:pStyle w:val="a7"/>
            </w:pPr>
            <w:r>
              <w:t>Заполняется, если поручение было получено в сообщении МТ565</w:t>
            </w:r>
          </w:p>
        </w:tc>
      </w:tr>
      <w:tr w:rsidR="00B26016" w:rsidRPr="00AF4D92" w14:paraId="6E891E2E" w14:textId="77777777" w:rsidTr="006227CB">
        <w:tc>
          <w:tcPr>
            <w:tcW w:w="5488" w:type="dxa"/>
          </w:tcPr>
          <w:p w14:paraId="46460542" w14:textId="77777777" w:rsidR="00B26016" w:rsidRPr="00F83010" w:rsidRDefault="00B26016" w:rsidP="006227CB">
            <w:pPr>
              <w:pStyle w:val="a7"/>
            </w:pPr>
            <w:r>
              <w:t>:20C::RELA//</w:t>
            </w:r>
            <w:r w:rsidRPr="008F00E6">
              <w:t xml:space="preserve">11111111 </w:t>
            </w:r>
          </w:p>
        </w:tc>
        <w:tc>
          <w:tcPr>
            <w:tcW w:w="4762" w:type="dxa"/>
          </w:tcPr>
          <w:p w14:paraId="07449EB4" w14:textId="77777777" w:rsidR="00B26016" w:rsidRPr="00F83010" w:rsidRDefault="00B26016" w:rsidP="006227CB">
            <w:pPr>
              <w:pStyle w:val="a7"/>
            </w:pPr>
            <w:r>
              <w:t>Референс связанной инструкции</w:t>
            </w:r>
          </w:p>
        </w:tc>
      </w:tr>
      <w:tr w:rsidR="00B26016" w14:paraId="7C98386C" w14:textId="77777777" w:rsidTr="006227CB">
        <w:tc>
          <w:tcPr>
            <w:tcW w:w="5488" w:type="dxa"/>
          </w:tcPr>
          <w:p w14:paraId="1D57ACCB" w14:textId="77777777" w:rsidR="00B26016" w:rsidRDefault="00B26016" w:rsidP="006227CB">
            <w:pPr>
              <w:pStyle w:val="a7"/>
            </w:pPr>
            <w:r>
              <w:t>:16S:LINK</w:t>
            </w:r>
          </w:p>
        </w:tc>
        <w:tc>
          <w:tcPr>
            <w:tcW w:w="4762" w:type="dxa"/>
          </w:tcPr>
          <w:p w14:paraId="478CB8BE" w14:textId="77777777" w:rsidR="00B26016" w:rsidRDefault="00B26016" w:rsidP="006227CB">
            <w:pPr>
              <w:pStyle w:val="a7"/>
            </w:pPr>
          </w:p>
        </w:tc>
      </w:tr>
      <w:tr w:rsidR="00B26016" w:rsidRPr="00AF4D92" w14:paraId="2BC14E90" w14:textId="77777777" w:rsidTr="006227CB">
        <w:tc>
          <w:tcPr>
            <w:tcW w:w="5488" w:type="dxa"/>
          </w:tcPr>
          <w:p w14:paraId="76B97A8C" w14:textId="77777777" w:rsidR="00B26016" w:rsidRPr="00F83010" w:rsidRDefault="00B26016" w:rsidP="006227CB">
            <w:pPr>
              <w:pStyle w:val="a7"/>
            </w:pPr>
            <w:r>
              <w:t>:16R:STAT</w:t>
            </w:r>
          </w:p>
        </w:tc>
        <w:tc>
          <w:tcPr>
            <w:tcW w:w="4762" w:type="dxa"/>
          </w:tcPr>
          <w:p w14:paraId="449F3BAE" w14:textId="77777777" w:rsidR="00B26016" w:rsidRPr="00F83010" w:rsidRDefault="00B26016" w:rsidP="006227CB">
            <w:pPr>
              <w:pStyle w:val="a7"/>
            </w:pPr>
          </w:p>
        </w:tc>
      </w:tr>
      <w:tr w:rsidR="00B26016" w:rsidRPr="00AF4D92" w14:paraId="69ECCB5B" w14:textId="77777777" w:rsidTr="006227CB">
        <w:tc>
          <w:tcPr>
            <w:tcW w:w="5488" w:type="dxa"/>
          </w:tcPr>
          <w:p w14:paraId="31EFC7AD" w14:textId="77777777" w:rsidR="00B26016" w:rsidRPr="00C45394" w:rsidRDefault="00B26016" w:rsidP="006227CB">
            <w:pPr>
              <w:pStyle w:val="a7"/>
              <w:rPr>
                <w:lang w:val="en-US"/>
              </w:rPr>
            </w:pPr>
            <w:r>
              <w:t>:25D::IPRC//</w:t>
            </w:r>
            <w:r>
              <w:rPr>
                <w:lang w:val="en-US"/>
              </w:rPr>
              <w:t>REJT</w:t>
            </w:r>
          </w:p>
        </w:tc>
        <w:tc>
          <w:tcPr>
            <w:tcW w:w="4762" w:type="dxa"/>
          </w:tcPr>
          <w:p w14:paraId="56CBF7C3" w14:textId="77777777" w:rsidR="00B26016" w:rsidRPr="00F83010" w:rsidRDefault="00B26016" w:rsidP="006227CB">
            <w:pPr>
              <w:pStyle w:val="a7"/>
            </w:pPr>
            <w:r>
              <w:t>Статус</w:t>
            </w:r>
          </w:p>
        </w:tc>
      </w:tr>
      <w:tr w:rsidR="00B26016" w:rsidRPr="00AF4D92" w14:paraId="30A979B7" w14:textId="77777777" w:rsidTr="006227CB">
        <w:tc>
          <w:tcPr>
            <w:tcW w:w="5488" w:type="dxa"/>
          </w:tcPr>
          <w:p w14:paraId="3C4241E4" w14:textId="77777777" w:rsidR="00B26016" w:rsidRPr="00F83010" w:rsidRDefault="00B26016" w:rsidP="006227CB">
            <w:pPr>
              <w:pStyle w:val="a7"/>
            </w:pPr>
            <w:r w:rsidRPr="00E6388C">
              <w:t>:16R:REAS</w:t>
            </w:r>
          </w:p>
        </w:tc>
        <w:tc>
          <w:tcPr>
            <w:tcW w:w="4762" w:type="dxa"/>
          </w:tcPr>
          <w:p w14:paraId="54E6ADE1" w14:textId="77777777" w:rsidR="00B26016" w:rsidRPr="00F83010" w:rsidRDefault="00B26016" w:rsidP="006227CB">
            <w:pPr>
              <w:pStyle w:val="a7"/>
            </w:pPr>
          </w:p>
        </w:tc>
      </w:tr>
      <w:tr w:rsidR="00B26016" w:rsidRPr="00F83010" w14:paraId="06F33987" w14:textId="77777777" w:rsidTr="006227CB">
        <w:tc>
          <w:tcPr>
            <w:tcW w:w="5488" w:type="dxa"/>
          </w:tcPr>
          <w:p w14:paraId="70AF2750" w14:textId="77777777" w:rsidR="00B26016" w:rsidRPr="00F83010" w:rsidRDefault="00B26016" w:rsidP="006227CB">
            <w:pPr>
              <w:pStyle w:val="a7"/>
            </w:pPr>
            <w:r w:rsidRPr="00E6388C">
              <w:t>:24B::</w:t>
            </w:r>
            <w:r>
              <w:rPr>
                <w:lang w:val="en-US"/>
              </w:rPr>
              <w:t>REJT</w:t>
            </w:r>
            <w:r w:rsidRPr="00E6388C">
              <w:t>//</w:t>
            </w:r>
            <w:r w:rsidRPr="00C45394">
              <w:t>ULNK</w:t>
            </w:r>
          </w:p>
        </w:tc>
        <w:tc>
          <w:tcPr>
            <w:tcW w:w="4762" w:type="dxa"/>
          </w:tcPr>
          <w:p w14:paraId="0A840CFF" w14:textId="77777777" w:rsidR="00B26016" w:rsidRPr="00F83010" w:rsidRDefault="00B26016" w:rsidP="006227CB">
            <w:pPr>
              <w:pStyle w:val="a7"/>
            </w:pPr>
            <w:r>
              <w:t>Причина</w:t>
            </w:r>
          </w:p>
        </w:tc>
      </w:tr>
      <w:tr w:rsidR="00B26016" w:rsidRPr="008427F4" w14:paraId="0386A01B" w14:textId="77777777" w:rsidTr="006227CB">
        <w:tc>
          <w:tcPr>
            <w:tcW w:w="5488" w:type="dxa"/>
          </w:tcPr>
          <w:p w14:paraId="3BF2ADEF" w14:textId="77777777" w:rsidR="00B26016" w:rsidRPr="008303FC" w:rsidRDefault="00B26016" w:rsidP="006227CB">
            <w:pPr>
              <w:pStyle w:val="a7"/>
              <w:rPr>
                <w:lang w:val="en-US"/>
              </w:rPr>
            </w:pPr>
            <w:r w:rsidRPr="008303FC">
              <w:rPr>
                <w:lang w:val="en-US"/>
              </w:rPr>
              <w:t>:70</w:t>
            </w:r>
            <w:r>
              <w:rPr>
                <w:lang w:val="en-US"/>
              </w:rPr>
              <w:t>D</w:t>
            </w:r>
            <w:r w:rsidRPr="008303FC">
              <w:rPr>
                <w:lang w:val="en-US"/>
              </w:rPr>
              <w:t>::</w:t>
            </w:r>
            <w:r>
              <w:rPr>
                <w:lang w:val="en-US"/>
              </w:rPr>
              <w:t>REAS</w:t>
            </w:r>
            <w:r w:rsidRPr="008303FC">
              <w:rPr>
                <w:lang w:val="en-US"/>
              </w:rPr>
              <w:t>//'</w:t>
            </w:r>
            <w:r>
              <w:rPr>
                <w:lang w:val="en-US"/>
              </w:rPr>
              <w:t>INTRUKCIYA</w:t>
            </w:r>
            <w:r w:rsidRPr="008303FC">
              <w:rPr>
                <w:lang w:val="en-US"/>
              </w:rPr>
              <w:t xml:space="preserve"> </w:t>
            </w:r>
            <w:r>
              <w:rPr>
                <w:lang w:val="en-US"/>
              </w:rPr>
              <w:t>C</w:t>
            </w:r>
            <w:r w:rsidRPr="008303FC">
              <w:rPr>
                <w:lang w:val="en-US"/>
              </w:rPr>
              <w:t xml:space="preserve"> </w:t>
            </w:r>
            <w:r>
              <w:rPr>
                <w:lang w:val="en-US"/>
              </w:rPr>
              <w:t>NOMEROM</w:t>
            </w:r>
            <w:r w:rsidRPr="008303FC">
              <w:rPr>
                <w:lang w:val="en-US"/>
              </w:rPr>
              <w:t xml:space="preserve"> </w:t>
            </w:r>
          </w:p>
        </w:tc>
        <w:tc>
          <w:tcPr>
            <w:tcW w:w="4762" w:type="dxa"/>
          </w:tcPr>
          <w:p w14:paraId="68078503" w14:textId="77777777" w:rsidR="00B26016" w:rsidRPr="008303FC" w:rsidRDefault="00B26016" w:rsidP="006227CB">
            <w:pPr>
              <w:pStyle w:val="a7"/>
              <w:rPr>
                <w:lang w:val="en-US"/>
              </w:rPr>
            </w:pPr>
          </w:p>
        </w:tc>
      </w:tr>
      <w:tr w:rsidR="00B26016" w:rsidRPr="005419A3" w14:paraId="45FF5721" w14:textId="77777777" w:rsidTr="006227CB">
        <w:tc>
          <w:tcPr>
            <w:tcW w:w="5488" w:type="dxa"/>
          </w:tcPr>
          <w:p w14:paraId="5EB8E161" w14:textId="77777777" w:rsidR="00B26016" w:rsidRPr="00C45394" w:rsidRDefault="00B26016" w:rsidP="006227CB">
            <w:pPr>
              <w:pStyle w:val="a7"/>
              <w:rPr>
                <w:lang w:val="en-US"/>
              </w:rPr>
            </w:pPr>
            <w:r w:rsidRPr="00C45394">
              <w:t xml:space="preserve">11111111 </w:t>
            </w:r>
            <w:r>
              <w:rPr>
                <w:lang w:val="en-US"/>
              </w:rPr>
              <w:t>UZGE BILA</w:t>
            </w:r>
            <w:r w:rsidRPr="00C45394">
              <w:t xml:space="preserve"> </w:t>
            </w:r>
            <w:r>
              <w:rPr>
                <w:lang w:val="en-US"/>
              </w:rPr>
              <w:t>PODANA</w:t>
            </w:r>
            <w:r w:rsidRPr="00C45394">
              <w:t xml:space="preserve"> </w:t>
            </w:r>
            <w:r>
              <w:rPr>
                <w:lang w:val="en-US"/>
              </w:rPr>
              <w:t>RANEE</w:t>
            </w:r>
          </w:p>
        </w:tc>
        <w:tc>
          <w:tcPr>
            <w:tcW w:w="4762" w:type="dxa"/>
          </w:tcPr>
          <w:p w14:paraId="75AB4191" w14:textId="77777777" w:rsidR="00B26016" w:rsidRPr="005419A3" w:rsidRDefault="00B26016" w:rsidP="006227CB">
            <w:pPr>
              <w:pStyle w:val="a7"/>
              <w:rPr>
                <w:lang w:val="en-US"/>
              </w:rPr>
            </w:pPr>
          </w:p>
        </w:tc>
      </w:tr>
      <w:tr w:rsidR="00B26016" w:rsidRPr="001D1D18" w14:paraId="789002DB" w14:textId="77777777" w:rsidTr="006227CB">
        <w:tc>
          <w:tcPr>
            <w:tcW w:w="5488" w:type="dxa"/>
          </w:tcPr>
          <w:p w14:paraId="6FBE65C7" w14:textId="77777777" w:rsidR="00B26016" w:rsidRPr="00F83010" w:rsidRDefault="00B26016" w:rsidP="006227CB">
            <w:pPr>
              <w:pStyle w:val="a7"/>
            </w:pPr>
            <w:r w:rsidRPr="00E6388C">
              <w:t>:16S:REAS</w:t>
            </w:r>
          </w:p>
        </w:tc>
        <w:tc>
          <w:tcPr>
            <w:tcW w:w="4762" w:type="dxa"/>
          </w:tcPr>
          <w:p w14:paraId="7653667F" w14:textId="77777777" w:rsidR="00B26016" w:rsidRPr="00F83010" w:rsidRDefault="00B26016" w:rsidP="006227CB">
            <w:pPr>
              <w:pStyle w:val="a7"/>
            </w:pPr>
          </w:p>
        </w:tc>
      </w:tr>
      <w:tr w:rsidR="00B26016" w:rsidRPr="001D1D18" w14:paraId="54EE7857" w14:textId="77777777" w:rsidTr="006227CB">
        <w:tc>
          <w:tcPr>
            <w:tcW w:w="5488" w:type="dxa"/>
          </w:tcPr>
          <w:p w14:paraId="47CA7AFA" w14:textId="77777777" w:rsidR="00B26016" w:rsidRPr="00F83010" w:rsidRDefault="00B26016" w:rsidP="006227CB">
            <w:pPr>
              <w:pStyle w:val="a7"/>
            </w:pPr>
            <w:r>
              <w:t>:16S:STAT</w:t>
            </w:r>
          </w:p>
        </w:tc>
        <w:tc>
          <w:tcPr>
            <w:tcW w:w="4762" w:type="dxa"/>
          </w:tcPr>
          <w:p w14:paraId="3DDCA68E" w14:textId="77777777" w:rsidR="00B26016" w:rsidRPr="00F83010" w:rsidRDefault="00B26016" w:rsidP="006227CB">
            <w:pPr>
              <w:pStyle w:val="a7"/>
            </w:pPr>
          </w:p>
        </w:tc>
      </w:tr>
      <w:tr w:rsidR="00B26016" w:rsidRPr="00AF4D92" w14:paraId="4132D8DC" w14:textId="77777777" w:rsidTr="006227CB">
        <w:tc>
          <w:tcPr>
            <w:tcW w:w="5488" w:type="dxa"/>
          </w:tcPr>
          <w:p w14:paraId="5B8B8AE1" w14:textId="77777777" w:rsidR="00B26016" w:rsidRPr="00F83010" w:rsidRDefault="00B26016" w:rsidP="006227CB">
            <w:pPr>
              <w:pStyle w:val="a7"/>
            </w:pPr>
            <w:r>
              <w:t>:16S:GENL</w:t>
            </w:r>
          </w:p>
        </w:tc>
        <w:tc>
          <w:tcPr>
            <w:tcW w:w="4762" w:type="dxa"/>
          </w:tcPr>
          <w:p w14:paraId="135BBB73" w14:textId="77777777" w:rsidR="00B26016" w:rsidRPr="00F83010" w:rsidRDefault="00B26016" w:rsidP="006227CB">
            <w:pPr>
              <w:pStyle w:val="a7"/>
            </w:pPr>
          </w:p>
        </w:tc>
      </w:tr>
      <w:tr w:rsidR="00B26016" w:rsidRPr="00AF4D92" w14:paraId="27EACC46" w14:textId="77777777" w:rsidTr="006227CB">
        <w:tc>
          <w:tcPr>
            <w:tcW w:w="5488" w:type="dxa"/>
          </w:tcPr>
          <w:p w14:paraId="56B63E98" w14:textId="77777777" w:rsidR="00B26016" w:rsidRPr="00F83010" w:rsidRDefault="00B26016" w:rsidP="006227CB">
            <w:pPr>
              <w:pStyle w:val="a7"/>
            </w:pPr>
            <w:r>
              <w:t>:16R:ADDINFO</w:t>
            </w:r>
          </w:p>
        </w:tc>
        <w:tc>
          <w:tcPr>
            <w:tcW w:w="4762" w:type="dxa"/>
          </w:tcPr>
          <w:p w14:paraId="288C42C8" w14:textId="77777777" w:rsidR="00B26016" w:rsidRPr="00F83010" w:rsidRDefault="00B26016" w:rsidP="006227CB">
            <w:pPr>
              <w:pStyle w:val="a7"/>
            </w:pPr>
          </w:p>
        </w:tc>
      </w:tr>
      <w:tr w:rsidR="00B26016" w:rsidRPr="00AF4D92" w14:paraId="044E81A0" w14:textId="77777777" w:rsidTr="006227CB">
        <w:tc>
          <w:tcPr>
            <w:tcW w:w="5488" w:type="dxa"/>
          </w:tcPr>
          <w:p w14:paraId="75AB5632" w14:textId="77777777" w:rsidR="00B26016" w:rsidRPr="00C45394" w:rsidRDefault="00B26016" w:rsidP="006227CB">
            <w:pPr>
              <w:pStyle w:val="a7"/>
              <w:rPr>
                <w:lang w:val="en-US"/>
              </w:rPr>
            </w:pPr>
            <w:r>
              <w:t>:95R::MEOR/NSDR/</w:t>
            </w:r>
            <w:r>
              <w:rPr>
                <w:lang w:val="en-US"/>
              </w:rPr>
              <w:t>NDC000000000</w:t>
            </w:r>
          </w:p>
        </w:tc>
        <w:tc>
          <w:tcPr>
            <w:tcW w:w="4762" w:type="dxa"/>
          </w:tcPr>
          <w:p w14:paraId="4916A1EB" w14:textId="77777777" w:rsidR="00B26016" w:rsidRPr="00F83010" w:rsidRDefault="00B26016" w:rsidP="006227CB">
            <w:pPr>
              <w:pStyle w:val="a7"/>
            </w:pPr>
            <w:r>
              <w:t>Код НРД инструктирующей стороны (организация присвоившая статус)</w:t>
            </w:r>
          </w:p>
        </w:tc>
      </w:tr>
      <w:tr w:rsidR="00B26016" w:rsidRPr="00AF4D92" w14:paraId="5F3D9097" w14:textId="77777777" w:rsidTr="006227CB">
        <w:tc>
          <w:tcPr>
            <w:tcW w:w="5488" w:type="dxa"/>
          </w:tcPr>
          <w:p w14:paraId="52CF9504" w14:textId="77777777" w:rsidR="00B26016" w:rsidRPr="00F83010" w:rsidRDefault="00B26016" w:rsidP="006227CB">
            <w:pPr>
              <w:pStyle w:val="a7"/>
            </w:pPr>
            <w:r>
              <w:t>:16S:ADDINFO</w:t>
            </w:r>
          </w:p>
        </w:tc>
        <w:tc>
          <w:tcPr>
            <w:tcW w:w="4762" w:type="dxa"/>
          </w:tcPr>
          <w:p w14:paraId="009495A5" w14:textId="77777777" w:rsidR="00B26016" w:rsidRPr="00F83010" w:rsidRDefault="00B26016" w:rsidP="00B26016">
            <w:pPr>
              <w:numPr>
                <w:ilvl w:val="0"/>
                <w:numId w:val="1"/>
              </w:numPr>
              <w:ind w:left="-6" w:firstLine="6"/>
            </w:pPr>
          </w:p>
        </w:tc>
      </w:tr>
    </w:tbl>
    <w:p w14:paraId="57E0CCCB" w14:textId="77777777" w:rsidR="00B26016" w:rsidRDefault="00B26016" w:rsidP="00B26016">
      <w:pPr>
        <w:pStyle w:val="1"/>
        <w:numPr>
          <w:ilvl w:val="0"/>
          <w:numId w:val="2"/>
        </w:numPr>
      </w:pPr>
      <w:bookmarkStart w:id="162" w:name="_Toc445282178"/>
      <w:r>
        <w:t>С</w:t>
      </w:r>
      <w:r w:rsidRPr="00573402">
        <w:t>ообщение МТ56</w:t>
      </w:r>
      <w:r>
        <w:t>7.</w:t>
      </w:r>
      <w:r w:rsidRPr="00C45394">
        <w:t xml:space="preserve"> </w:t>
      </w:r>
      <w:r>
        <w:t>Детализированный статус головного депозитария</w:t>
      </w:r>
      <w:bookmarkEnd w:id="162"/>
      <w:r>
        <w:t xml:space="preserve">  </w:t>
      </w:r>
    </w:p>
    <w:p w14:paraId="661D682D" w14:textId="77777777" w:rsidR="00B26016" w:rsidRDefault="00B26016" w:rsidP="00B26016">
      <w:pPr>
        <w:numPr>
          <w:ilvl w:val="0"/>
          <w:numId w:val="1"/>
        </w:numPr>
        <w:ind w:hanging="6"/>
      </w:pPr>
      <w:r>
        <w:t xml:space="preserve">Легенда: При подаче поручения в формате </w:t>
      </w:r>
      <w:r>
        <w:rPr>
          <w:lang w:val="en-US"/>
        </w:rPr>
        <w:t>ISO</w:t>
      </w:r>
      <w:r w:rsidRPr="00AF4F5B">
        <w:t xml:space="preserve">20022 </w:t>
      </w:r>
      <w:r>
        <w:t xml:space="preserve">можно указать несколько инструкций, в этом случае головной депозитарий может прислать детализированный статус, т.е. отдельный по каждой инструкции входящей в сообщение </w:t>
      </w:r>
      <w:r w:rsidRPr="00AF4F5B">
        <w:t>MI (seev.004.001.04)</w:t>
      </w:r>
      <w:r>
        <w:t xml:space="preserve">. Если канал получения уведомления о статусе обработки инструкции для депонента указан </w:t>
      </w:r>
      <w:r>
        <w:rPr>
          <w:lang w:val="en-US"/>
        </w:rPr>
        <w:t>SWIFT</w:t>
      </w:r>
      <w:r>
        <w:t>, то он будет получать статус по каждой инструкции в отдельном сообщении МТ567.</w:t>
      </w:r>
    </w:p>
    <w:p w14:paraId="11327DC9" w14:textId="77777777" w:rsidR="00B26016" w:rsidRDefault="00B26016" w:rsidP="00B26016">
      <w:pPr>
        <w:numPr>
          <w:ilvl w:val="0"/>
          <w:numId w:val="1"/>
        </w:numPr>
        <w:ind w:hanging="6"/>
      </w:pPr>
    </w:p>
    <w:p w14:paraId="59105006" w14:textId="77777777" w:rsidR="00B26016" w:rsidRPr="00AF4F5B" w:rsidRDefault="00B26016" w:rsidP="00B26016">
      <w:pPr>
        <w:numPr>
          <w:ilvl w:val="0"/>
          <w:numId w:val="1"/>
        </w:numPr>
        <w:ind w:hanging="6"/>
      </w:pPr>
      <w:r w:rsidRPr="00AF4F5B">
        <w:t xml:space="preserve">В НРД получено сообщение MI (seev.004.001.04) с референсом 11111111 от депонента (код НРД МС0123456789). Сообщение содержит три инструкции с номерами (InstrId)  1,2,3 . Проверки на стороне НРД  по  инструкциям  1 и 2 были успешно пройдены, по инструкции 3 - не выполнены. </w:t>
      </w:r>
    </w:p>
    <w:p w14:paraId="61DAE55F" w14:textId="77777777" w:rsidR="00B26016" w:rsidRDefault="00B26016" w:rsidP="00B26016">
      <w:pPr>
        <w:numPr>
          <w:ilvl w:val="0"/>
          <w:numId w:val="1"/>
        </w:numPr>
        <w:ind w:hanging="6"/>
      </w:pPr>
      <w:r w:rsidRPr="00AF4F5B">
        <w:t xml:space="preserve">НРД отправляет сообщения </w:t>
      </w:r>
      <w:r>
        <w:t>три сообщения МТ567</w:t>
      </w:r>
      <w:r w:rsidRPr="00AF4F5B">
        <w:t xml:space="preserve">  с</w:t>
      </w:r>
      <w:r>
        <w:t>о</w:t>
      </w:r>
      <w:r w:rsidRPr="00AF4F5B">
        <w:t xml:space="preserve"> </w:t>
      </w:r>
      <w:r>
        <w:t>статусом по каждой инструкции</w:t>
      </w:r>
      <w:r w:rsidRPr="00AF4F5B">
        <w:t xml:space="preserve">. </w:t>
      </w:r>
      <w:r>
        <w:t>В качестве примера приведено одно сообщение МТ567 статус по инструкции 1 (два других аналогичны).</w:t>
      </w:r>
    </w:p>
    <w:p w14:paraId="259E5CA2" w14:textId="77777777" w:rsidR="00B26016" w:rsidRDefault="00B26016" w:rsidP="00B26016">
      <w:pPr>
        <w:numPr>
          <w:ilvl w:val="0"/>
          <w:numId w:val="1"/>
        </w:numPr>
        <w:ind w:hanging="6"/>
      </w:pPr>
      <w:r>
        <w:t>Примечание: НРД является головным депозитарием.</w:t>
      </w:r>
    </w:p>
    <w:p w14:paraId="475474A3" w14:textId="77777777" w:rsidR="00B26016" w:rsidRPr="00F83010" w:rsidRDefault="00B26016" w:rsidP="00B26016">
      <w:pPr>
        <w:numPr>
          <w:ilvl w:val="0"/>
          <w:numId w:val="1"/>
        </w:numPr>
        <w:ind w:hanging="6"/>
      </w:pP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B26016" w:rsidRPr="00F83010" w14:paraId="67F0B1F8" w14:textId="77777777" w:rsidTr="006227CB">
        <w:tc>
          <w:tcPr>
            <w:tcW w:w="5488" w:type="dxa"/>
            <w:shd w:val="clear" w:color="auto" w:fill="F2F2F2" w:themeFill="background1" w:themeFillShade="F2"/>
          </w:tcPr>
          <w:p w14:paraId="0E0B7D7D" w14:textId="77777777" w:rsidR="00B26016" w:rsidRPr="00F83010" w:rsidRDefault="00B26016" w:rsidP="006227CB">
            <w:pPr>
              <w:pStyle w:val="a3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69D9E9F1" w14:textId="77777777" w:rsidR="00B26016" w:rsidRPr="00F83010" w:rsidRDefault="00B26016" w:rsidP="006227CB">
            <w:pPr>
              <w:pStyle w:val="a3"/>
            </w:pPr>
            <w:r>
              <w:t>Комментарии</w:t>
            </w:r>
          </w:p>
        </w:tc>
      </w:tr>
      <w:tr w:rsidR="00B26016" w:rsidRPr="00F83010" w14:paraId="2454A3F4" w14:textId="77777777" w:rsidTr="006227CB">
        <w:tc>
          <w:tcPr>
            <w:tcW w:w="5488" w:type="dxa"/>
          </w:tcPr>
          <w:p w14:paraId="17E854C2" w14:textId="77777777" w:rsidR="00B26016" w:rsidRDefault="00B26016" w:rsidP="006227CB">
            <w:pPr>
              <w:pStyle w:val="a7"/>
            </w:pPr>
            <w:r>
              <w:t>:16R:GENL</w:t>
            </w:r>
          </w:p>
        </w:tc>
        <w:tc>
          <w:tcPr>
            <w:tcW w:w="4762" w:type="dxa"/>
          </w:tcPr>
          <w:p w14:paraId="47084BE6" w14:textId="77777777" w:rsidR="00B26016" w:rsidRPr="00F83010" w:rsidRDefault="00B26016" w:rsidP="006227CB">
            <w:pPr>
              <w:pStyle w:val="a7"/>
            </w:pPr>
          </w:p>
        </w:tc>
      </w:tr>
      <w:tr w:rsidR="00B26016" w14:paraId="38AFBA7F" w14:textId="77777777" w:rsidTr="006227CB">
        <w:tc>
          <w:tcPr>
            <w:tcW w:w="5488" w:type="dxa"/>
          </w:tcPr>
          <w:p w14:paraId="5E22829C" w14:textId="77777777" w:rsidR="00B26016" w:rsidRDefault="00B26016" w:rsidP="006227CB">
            <w:pPr>
              <w:pStyle w:val="a7"/>
            </w:pPr>
            <w:r>
              <w:t>:20C::CORP//206081X5456</w:t>
            </w:r>
          </w:p>
        </w:tc>
        <w:tc>
          <w:tcPr>
            <w:tcW w:w="4762" w:type="dxa"/>
          </w:tcPr>
          <w:p w14:paraId="6CF972A3" w14:textId="77777777" w:rsidR="00B26016" w:rsidRDefault="00B26016" w:rsidP="006227CB">
            <w:pPr>
              <w:pStyle w:val="a7"/>
            </w:pPr>
            <w:r>
              <w:t xml:space="preserve">Референс КД </w:t>
            </w:r>
          </w:p>
        </w:tc>
      </w:tr>
      <w:tr w:rsidR="00B26016" w:rsidRPr="00B0186A" w14:paraId="584E8450" w14:textId="77777777" w:rsidTr="006227CB">
        <w:tc>
          <w:tcPr>
            <w:tcW w:w="5488" w:type="dxa"/>
          </w:tcPr>
          <w:p w14:paraId="4892678A" w14:textId="77777777" w:rsidR="00B26016" w:rsidRPr="00F83010" w:rsidRDefault="00B26016" w:rsidP="006227CB">
            <w:pPr>
              <w:pStyle w:val="a7"/>
            </w:pPr>
            <w:r>
              <w:t>:20C::SEME//</w:t>
            </w:r>
            <w:r w:rsidRPr="008F00E6">
              <w:t xml:space="preserve">22222222 </w:t>
            </w:r>
          </w:p>
        </w:tc>
        <w:tc>
          <w:tcPr>
            <w:tcW w:w="4762" w:type="dxa"/>
          </w:tcPr>
          <w:p w14:paraId="339AE4F6" w14:textId="77777777" w:rsidR="00B26016" w:rsidRPr="00F83010" w:rsidRDefault="00B26016" w:rsidP="006227CB">
            <w:pPr>
              <w:pStyle w:val="a7"/>
            </w:pPr>
          </w:p>
        </w:tc>
      </w:tr>
      <w:tr w:rsidR="00B26016" w:rsidRPr="001D1D18" w14:paraId="75B988FA" w14:textId="77777777" w:rsidTr="006227CB">
        <w:tc>
          <w:tcPr>
            <w:tcW w:w="5488" w:type="dxa"/>
          </w:tcPr>
          <w:p w14:paraId="5736CDD3" w14:textId="77777777" w:rsidR="00B26016" w:rsidRPr="00F83010" w:rsidRDefault="00B26016" w:rsidP="006227CB">
            <w:pPr>
              <w:pStyle w:val="a7"/>
            </w:pPr>
            <w:r>
              <w:t>:23G:INST</w:t>
            </w:r>
          </w:p>
        </w:tc>
        <w:tc>
          <w:tcPr>
            <w:tcW w:w="4762" w:type="dxa"/>
          </w:tcPr>
          <w:p w14:paraId="6C82EC8B" w14:textId="77777777" w:rsidR="00B26016" w:rsidRPr="00F83010" w:rsidRDefault="00B26016" w:rsidP="006227CB">
            <w:pPr>
              <w:pStyle w:val="a7"/>
            </w:pPr>
          </w:p>
        </w:tc>
      </w:tr>
      <w:tr w:rsidR="00B26016" w:rsidRPr="001D1D18" w14:paraId="6FB08214" w14:textId="77777777" w:rsidTr="006227CB">
        <w:tc>
          <w:tcPr>
            <w:tcW w:w="5488" w:type="dxa"/>
          </w:tcPr>
          <w:p w14:paraId="69C8E204" w14:textId="77777777" w:rsidR="00B26016" w:rsidRPr="005C2F3D" w:rsidRDefault="00B26016" w:rsidP="006227CB">
            <w:pPr>
              <w:pStyle w:val="a7"/>
              <w:rPr>
                <w:lang w:val="en-US"/>
              </w:rPr>
            </w:pPr>
            <w:r>
              <w:t>:22F::CAEV//</w:t>
            </w:r>
            <w:r>
              <w:rPr>
                <w:lang w:val="en-US"/>
              </w:rPr>
              <w:t>BMET</w:t>
            </w:r>
          </w:p>
        </w:tc>
        <w:tc>
          <w:tcPr>
            <w:tcW w:w="4762" w:type="dxa"/>
          </w:tcPr>
          <w:p w14:paraId="5A93B5C1" w14:textId="77777777" w:rsidR="00B26016" w:rsidRPr="00F83010" w:rsidRDefault="00B26016" w:rsidP="006227CB">
            <w:pPr>
              <w:pStyle w:val="a7"/>
            </w:pPr>
          </w:p>
        </w:tc>
      </w:tr>
      <w:tr w:rsidR="00B26016" w:rsidRPr="00E33FA3" w14:paraId="42CD010F" w14:textId="77777777" w:rsidTr="006227CB">
        <w:tc>
          <w:tcPr>
            <w:tcW w:w="5488" w:type="dxa"/>
          </w:tcPr>
          <w:p w14:paraId="617B38B8" w14:textId="77777777" w:rsidR="00B26016" w:rsidRPr="00F83010" w:rsidRDefault="00B26016" w:rsidP="006227CB">
            <w:pPr>
              <w:pStyle w:val="a7"/>
            </w:pPr>
            <w:r>
              <w:t>:98C::PREP//201</w:t>
            </w:r>
            <w:r>
              <w:rPr>
                <w:lang w:val="en-US"/>
              </w:rPr>
              <w:t>60703</w:t>
            </w:r>
            <w:r>
              <w:t>105940</w:t>
            </w:r>
          </w:p>
        </w:tc>
        <w:tc>
          <w:tcPr>
            <w:tcW w:w="4762" w:type="dxa"/>
          </w:tcPr>
          <w:p w14:paraId="4F3BC3A2" w14:textId="77777777" w:rsidR="00B26016" w:rsidRPr="00F83010" w:rsidRDefault="00B26016" w:rsidP="006227CB">
            <w:pPr>
              <w:pStyle w:val="a7"/>
            </w:pPr>
          </w:p>
        </w:tc>
      </w:tr>
      <w:tr w:rsidR="00B26016" w14:paraId="54D68367" w14:textId="77777777" w:rsidTr="006227CB">
        <w:tc>
          <w:tcPr>
            <w:tcW w:w="5488" w:type="dxa"/>
          </w:tcPr>
          <w:p w14:paraId="4DAE62CE" w14:textId="77777777" w:rsidR="00B26016" w:rsidRDefault="00B26016" w:rsidP="006227CB">
            <w:pPr>
              <w:pStyle w:val="a7"/>
            </w:pPr>
            <w:r>
              <w:t>:16R:LINK</w:t>
            </w:r>
          </w:p>
        </w:tc>
        <w:tc>
          <w:tcPr>
            <w:tcW w:w="4762" w:type="dxa"/>
          </w:tcPr>
          <w:p w14:paraId="3611682E" w14:textId="77777777" w:rsidR="00B26016" w:rsidRDefault="00B26016" w:rsidP="006227CB">
            <w:pPr>
              <w:pStyle w:val="a7"/>
            </w:pPr>
          </w:p>
        </w:tc>
      </w:tr>
      <w:tr w:rsidR="00B26016" w:rsidRPr="00AF4D92" w14:paraId="0F2DDBD7" w14:textId="77777777" w:rsidTr="006227CB">
        <w:tc>
          <w:tcPr>
            <w:tcW w:w="5488" w:type="dxa"/>
          </w:tcPr>
          <w:p w14:paraId="447BE654" w14:textId="6661F30A" w:rsidR="00B26016" w:rsidRPr="00F83010" w:rsidRDefault="00F81939" w:rsidP="006227CB">
            <w:pPr>
              <w:pStyle w:val="a7"/>
            </w:pPr>
            <w:r>
              <w:t>:20</w:t>
            </w:r>
            <w:r>
              <w:rPr>
                <w:lang w:val="en-US"/>
              </w:rPr>
              <w:t>C</w:t>
            </w:r>
            <w:r w:rsidR="00B26016">
              <w:t>::RELA//</w:t>
            </w:r>
            <w:r w:rsidR="00B26016" w:rsidRPr="008F00E6">
              <w:t xml:space="preserve">11111111 </w:t>
            </w:r>
          </w:p>
        </w:tc>
        <w:tc>
          <w:tcPr>
            <w:tcW w:w="4762" w:type="dxa"/>
          </w:tcPr>
          <w:p w14:paraId="603FEB2C" w14:textId="77777777" w:rsidR="00B26016" w:rsidRPr="00F83010" w:rsidRDefault="00B26016" w:rsidP="006227CB">
            <w:pPr>
              <w:pStyle w:val="a7"/>
            </w:pPr>
            <w:r>
              <w:t>Референс связанной инструкции</w:t>
            </w:r>
          </w:p>
        </w:tc>
      </w:tr>
      <w:tr w:rsidR="00B26016" w14:paraId="53F23587" w14:textId="77777777" w:rsidTr="006227CB">
        <w:tc>
          <w:tcPr>
            <w:tcW w:w="5488" w:type="dxa"/>
          </w:tcPr>
          <w:p w14:paraId="6D578D50" w14:textId="77777777" w:rsidR="00B26016" w:rsidRDefault="00B26016" w:rsidP="006227CB">
            <w:pPr>
              <w:pStyle w:val="a7"/>
            </w:pPr>
            <w:r>
              <w:t>:16S:LINK</w:t>
            </w:r>
          </w:p>
        </w:tc>
        <w:tc>
          <w:tcPr>
            <w:tcW w:w="4762" w:type="dxa"/>
          </w:tcPr>
          <w:p w14:paraId="52D51778" w14:textId="77777777" w:rsidR="00B26016" w:rsidRDefault="00B26016" w:rsidP="006227CB">
            <w:pPr>
              <w:pStyle w:val="a7"/>
            </w:pPr>
          </w:p>
        </w:tc>
      </w:tr>
      <w:tr w:rsidR="00B26016" w:rsidRPr="00AF4D92" w14:paraId="2F81338F" w14:textId="77777777" w:rsidTr="006227CB">
        <w:tc>
          <w:tcPr>
            <w:tcW w:w="5488" w:type="dxa"/>
          </w:tcPr>
          <w:p w14:paraId="0DFC5B35" w14:textId="77777777" w:rsidR="00B26016" w:rsidRPr="00F83010" w:rsidRDefault="00B26016" w:rsidP="006227CB">
            <w:pPr>
              <w:pStyle w:val="a7"/>
            </w:pPr>
            <w:r>
              <w:t>:16R:STAT</w:t>
            </w:r>
          </w:p>
        </w:tc>
        <w:tc>
          <w:tcPr>
            <w:tcW w:w="4762" w:type="dxa"/>
          </w:tcPr>
          <w:p w14:paraId="2543A798" w14:textId="77777777" w:rsidR="00B26016" w:rsidRPr="00F83010" w:rsidRDefault="00B26016" w:rsidP="006227CB">
            <w:pPr>
              <w:pStyle w:val="a7"/>
            </w:pPr>
          </w:p>
        </w:tc>
      </w:tr>
      <w:tr w:rsidR="00B26016" w:rsidRPr="00AF4D92" w14:paraId="7501FD96" w14:textId="77777777" w:rsidTr="006227CB">
        <w:tc>
          <w:tcPr>
            <w:tcW w:w="5488" w:type="dxa"/>
          </w:tcPr>
          <w:p w14:paraId="0AA3B76A" w14:textId="77777777" w:rsidR="00B26016" w:rsidRPr="00CC62B2" w:rsidRDefault="00B26016" w:rsidP="006227CB">
            <w:pPr>
              <w:pStyle w:val="a7"/>
              <w:rPr>
                <w:lang w:val="en-US"/>
              </w:rPr>
            </w:pPr>
            <w:r>
              <w:t>:25D::IPRC//</w:t>
            </w:r>
            <w:r>
              <w:rPr>
                <w:lang w:val="en-US"/>
              </w:rPr>
              <w:t>PACK</w:t>
            </w:r>
          </w:p>
        </w:tc>
        <w:tc>
          <w:tcPr>
            <w:tcW w:w="4762" w:type="dxa"/>
          </w:tcPr>
          <w:p w14:paraId="45C01567" w14:textId="77777777" w:rsidR="00B26016" w:rsidRPr="00F83010" w:rsidRDefault="00B26016" w:rsidP="006227CB">
            <w:pPr>
              <w:pStyle w:val="a7"/>
            </w:pPr>
            <w:r>
              <w:t>Статус</w:t>
            </w:r>
          </w:p>
        </w:tc>
      </w:tr>
      <w:tr w:rsidR="00B26016" w:rsidRPr="00AF4D92" w14:paraId="1D893335" w14:textId="77777777" w:rsidTr="006227CB">
        <w:tc>
          <w:tcPr>
            <w:tcW w:w="5488" w:type="dxa"/>
          </w:tcPr>
          <w:p w14:paraId="686A5648" w14:textId="77777777" w:rsidR="00B26016" w:rsidRPr="00F83010" w:rsidRDefault="00B26016" w:rsidP="006227CB">
            <w:pPr>
              <w:pStyle w:val="a7"/>
            </w:pPr>
            <w:r w:rsidRPr="00E6388C">
              <w:t>:16R:REAS</w:t>
            </w:r>
          </w:p>
        </w:tc>
        <w:tc>
          <w:tcPr>
            <w:tcW w:w="4762" w:type="dxa"/>
          </w:tcPr>
          <w:p w14:paraId="527CEC7C" w14:textId="77777777" w:rsidR="00B26016" w:rsidRPr="00F83010" w:rsidRDefault="00B26016" w:rsidP="006227CB">
            <w:pPr>
              <w:pStyle w:val="a7"/>
            </w:pPr>
          </w:p>
        </w:tc>
      </w:tr>
      <w:tr w:rsidR="00B26016" w:rsidRPr="00F83010" w14:paraId="7E8C308A" w14:textId="77777777" w:rsidTr="006227CB">
        <w:tc>
          <w:tcPr>
            <w:tcW w:w="5488" w:type="dxa"/>
          </w:tcPr>
          <w:p w14:paraId="337E29C8" w14:textId="77777777" w:rsidR="00B26016" w:rsidRPr="00F83010" w:rsidRDefault="00B26016" w:rsidP="006227CB">
            <w:pPr>
              <w:pStyle w:val="a7"/>
            </w:pPr>
            <w:r w:rsidRPr="00E6388C">
              <w:lastRenderedPageBreak/>
              <w:t>:24B::</w:t>
            </w:r>
            <w:r>
              <w:rPr>
                <w:lang w:val="en-US"/>
              </w:rPr>
              <w:t>PACK</w:t>
            </w:r>
            <w:r w:rsidRPr="00E6388C">
              <w:t>//</w:t>
            </w:r>
            <w:r>
              <w:rPr>
                <w:lang w:val="en-US"/>
              </w:rPr>
              <w:t>NARR</w:t>
            </w:r>
          </w:p>
        </w:tc>
        <w:tc>
          <w:tcPr>
            <w:tcW w:w="4762" w:type="dxa"/>
          </w:tcPr>
          <w:p w14:paraId="0A15B9F9" w14:textId="77777777" w:rsidR="00B26016" w:rsidRPr="00F83010" w:rsidRDefault="00B26016" w:rsidP="006227CB">
            <w:pPr>
              <w:pStyle w:val="a7"/>
            </w:pPr>
            <w:r>
              <w:t>Причина</w:t>
            </w:r>
          </w:p>
        </w:tc>
      </w:tr>
      <w:tr w:rsidR="00B26016" w:rsidRPr="008427F4" w14:paraId="0B04B94E" w14:textId="77777777" w:rsidTr="006227CB">
        <w:tc>
          <w:tcPr>
            <w:tcW w:w="5488" w:type="dxa"/>
          </w:tcPr>
          <w:p w14:paraId="632F08FB" w14:textId="77777777" w:rsidR="00B26016" w:rsidRPr="00CC62B2" w:rsidRDefault="00B26016" w:rsidP="006227CB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 xml:space="preserve">:70D::REAS//'OBRABOTKA BILA ZAVERSHENA </w:t>
            </w:r>
          </w:p>
        </w:tc>
        <w:tc>
          <w:tcPr>
            <w:tcW w:w="4762" w:type="dxa"/>
          </w:tcPr>
          <w:p w14:paraId="1E785FED" w14:textId="77777777" w:rsidR="00B26016" w:rsidRPr="00CC62B2" w:rsidRDefault="00B26016" w:rsidP="006227CB">
            <w:pPr>
              <w:pStyle w:val="a7"/>
              <w:rPr>
                <w:lang w:val="en-US"/>
              </w:rPr>
            </w:pPr>
          </w:p>
        </w:tc>
      </w:tr>
      <w:tr w:rsidR="00B26016" w:rsidRPr="00CC62B2" w14:paraId="321F6506" w14:textId="77777777" w:rsidTr="006227CB">
        <w:tc>
          <w:tcPr>
            <w:tcW w:w="5488" w:type="dxa"/>
          </w:tcPr>
          <w:p w14:paraId="4F458D46" w14:textId="77777777" w:rsidR="00B26016" w:rsidRPr="00CC62B2" w:rsidRDefault="00B26016" w:rsidP="006227CB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NKO ZAO NRD</w:t>
            </w:r>
          </w:p>
        </w:tc>
        <w:tc>
          <w:tcPr>
            <w:tcW w:w="4762" w:type="dxa"/>
          </w:tcPr>
          <w:p w14:paraId="3A498927" w14:textId="77777777" w:rsidR="00B26016" w:rsidRPr="00CC62B2" w:rsidRDefault="00B26016" w:rsidP="006227CB">
            <w:pPr>
              <w:pStyle w:val="a7"/>
              <w:rPr>
                <w:lang w:val="en-US"/>
              </w:rPr>
            </w:pPr>
          </w:p>
        </w:tc>
      </w:tr>
      <w:tr w:rsidR="00B26016" w:rsidRPr="001D1D18" w14:paraId="7CDEEE0C" w14:textId="77777777" w:rsidTr="006227CB">
        <w:tc>
          <w:tcPr>
            <w:tcW w:w="5488" w:type="dxa"/>
          </w:tcPr>
          <w:p w14:paraId="7973786F" w14:textId="77777777" w:rsidR="00B26016" w:rsidRPr="00F83010" w:rsidRDefault="00B26016" w:rsidP="006227CB">
            <w:pPr>
              <w:pStyle w:val="a7"/>
            </w:pPr>
            <w:r w:rsidRPr="00E6388C">
              <w:t>:16S:REAS</w:t>
            </w:r>
          </w:p>
        </w:tc>
        <w:tc>
          <w:tcPr>
            <w:tcW w:w="4762" w:type="dxa"/>
          </w:tcPr>
          <w:p w14:paraId="5DE031AF" w14:textId="77777777" w:rsidR="00B26016" w:rsidRPr="00F83010" w:rsidRDefault="00B26016" w:rsidP="006227CB">
            <w:pPr>
              <w:pStyle w:val="a7"/>
            </w:pPr>
          </w:p>
        </w:tc>
      </w:tr>
      <w:tr w:rsidR="00B26016" w:rsidRPr="001D1D18" w14:paraId="2D797293" w14:textId="77777777" w:rsidTr="006227CB">
        <w:tc>
          <w:tcPr>
            <w:tcW w:w="5488" w:type="dxa"/>
          </w:tcPr>
          <w:p w14:paraId="0F5F3CA5" w14:textId="77777777" w:rsidR="00B26016" w:rsidRPr="00F83010" w:rsidRDefault="00B26016" w:rsidP="006227CB">
            <w:pPr>
              <w:pStyle w:val="a7"/>
            </w:pPr>
            <w:r>
              <w:t>:16S:STAT</w:t>
            </w:r>
          </w:p>
        </w:tc>
        <w:tc>
          <w:tcPr>
            <w:tcW w:w="4762" w:type="dxa"/>
          </w:tcPr>
          <w:p w14:paraId="53A64A33" w14:textId="77777777" w:rsidR="00B26016" w:rsidRPr="00F83010" w:rsidRDefault="00B26016" w:rsidP="006227CB">
            <w:pPr>
              <w:pStyle w:val="a7"/>
            </w:pPr>
          </w:p>
        </w:tc>
      </w:tr>
      <w:tr w:rsidR="00B26016" w:rsidRPr="00AF4D92" w14:paraId="03BFAEB6" w14:textId="77777777" w:rsidTr="006227CB">
        <w:tc>
          <w:tcPr>
            <w:tcW w:w="5488" w:type="dxa"/>
          </w:tcPr>
          <w:p w14:paraId="272D4865" w14:textId="77777777" w:rsidR="00B26016" w:rsidRPr="00F83010" w:rsidRDefault="00B26016" w:rsidP="006227CB">
            <w:pPr>
              <w:pStyle w:val="a7"/>
            </w:pPr>
            <w:r>
              <w:t>:16S:GENL</w:t>
            </w:r>
          </w:p>
        </w:tc>
        <w:tc>
          <w:tcPr>
            <w:tcW w:w="4762" w:type="dxa"/>
          </w:tcPr>
          <w:p w14:paraId="0F3F201D" w14:textId="77777777" w:rsidR="00B26016" w:rsidRPr="00F83010" w:rsidRDefault="00B26016" w:rsidP="006227CB">
            <w:pPr>
              <w:pStyle w:val="a7"/>
            </w:pPr>
          </w:p>
        </w:tc>
      </w:tr>
      <w:tr w:rsidR="00B26016" w:rsidRPr="00AF4D92" w14:paraId="08823709" w14:textId="77777777" w:rsidTr="006227CB">
        <w:tc>
          <w:tcPr>
            <w:tcW w:w="5488" w:type="dxa"/>
          </w:tcPr>
          <w:p w14:paraId="6B9E3C1B" w14:textId="77777777" w:rsidR="00B26016" w:rsidRPr="00F83010" w:rsidRDefault="00B26016" w:rsidP="006227CB">
            <w:pPr>
              <w:pStyle w:val="a7"/>
            </w:pPr>
            <w:r>
              <w:t>:16R:ADDINFO</w:t>
            </w:r>
          </w:p>
        </w:tc>
        <w:tc>
          <w:tcPr>
            <w:tcW w:w="4762" w:type="dxa"/>
          </w:tcPr>
          <w:p w14:paraId="3074B64B" w14:textId="77777777" w:rsidR="00B26016" w:rsidRPr="00F83010" w:rsidRDefault="00B26016" w:rsidP="006227CB">
            <w:pPr>
              <w:pStyle w:val="a7"/>
            </w:pPr>
          </w:p>
        </w:tc>
      </w:tr>
      <w:tr w:rsidR="00B26016" w:rsidRPr="00AF4D92" w14:paraId="59139A4D" w14:textId="77777777" w:rsidTr="006227CB">
        <w:tc>
          <w:tcPr>
            <w:tcW w:w="5488" w:type="dxa"/>
          </w:tcPr>
          <w:p w14:paraId="06861B4E" w14:textId="77777777" w:rsidR="00B26016" w:rsidRPr="00CC62B2" w:rsidRDefault="00B26016" w:rsidP="006227CB">
            <w:pPr>
              <w:pStyle w:val="a7"/>
              <w:rPr>
                <w:lang w:val="en-US"/>
              </w:rPr>
            </w:pPr>
            <w:r w:rsidRPr="00A364D0">
              <w:rPr>
                <w:b/>
              </w:rPr>
              <w:t>:70</w:t>
            </w:r>
            <w:r w:rsidRPr="00BB2006">
              <w:rPr>
                <w:b/>
                <w:lang w:val="en-US"/>
              </w:rPr>
              <w:t>E</w:t>
            </w:r>
            <w:r w:rsidRPr="00A364D0">
              <w:rPr>
                <w:b/>
              </w:rPr>
              <w:t>::</w:t>
            </w:r>
            <w:r w:rsidRPr="00BB2006">
              <w:rPr>
                <w:b/>
                <w:lang w:val="en-US"/>
              </w:rPr>
              <w:t>ADTX</w:t>
            </w:r>
            <w:r w:rsidRPr="00A364D0">
              <w:rPr>
                <w:b/>
              </w:rPr>
              <w:t>//</w:t>
            </w:r>
            <w:r>
              <w:rPr>
                <w:b/>
                <w:lang w:val="en-US"/>
              </w:rPr>
              <w:t>RHID</w:t>
            </w:r>
            <w:r>
              <w:rPr>
                <w:b/>
              </w:rPr>
              <w:t>/1</w:t>
            </w:r>
          </w:p>
        </w:tc>
        <w:tc>
          <w:tcPr>
            <w:tcW w:w="4762" w:type="dxa"/>
          </w:tcPr>
          <w:p w14:paraId="61D23A4E" w14:textId="77777777" w:rsidR="00B26016" w:rsidRPr="00CC62B2" w:rsidRDefault="00B26016" w:rsidP="006227CB">
            <w:pPr>
              <w:pStyle w:val="a7"/>
            </w:pPr>
            <w:r>
              <w:t xml:space="preserve">Поле заполняется только в случае получения если формируется детализированный статус по инструкции полученной в формате </w:t>
            </w:r>
            <w:r>
              <w:rPr>
                <w:lang w:val="en-US"/>
              </w:rPr>
              <w:t>ISO</w:t>
            </w:r>
            <w:r w:rsidRPr="00CC62B2">
              <w:t>20022</w:t>
            </w:r>
          </w:p>
        </w:tc>
      </w:tr>
      <w:tr w:rsidR="00B26016" w:rsidRPr="00AF4D92" w14:paraId="68359B68" w14:textId="77777777" w:rsidTr="006227CB">
        <w:tc>
          <w:tcPr>
            <w:tcW w:w="5488" w:type="dxa"/>
          </w:tcPr>
          <w:p w14:paraId="60135F40" w14:textId="77777777" w:rsidR="00B26016" w:rsidRPr="00F83010" w:rsidRDefault="00B26016" w:rsidP="006227CB">
            <w:pPr>
              <w:pStyle w:val="a7"/>
            </w:pPr>
            <w:r>
              <w:t>:95R::MEOR/NSDR/</w:t>
            </w:r>
            <w:r w:rsidRPr="000B0C00">
              <w:t>NDC000000000</w:t>
            </w:r>
          </w:p>
        </w:tc>
        <w:tc>
          <w:tcPr>
            <w:tcW w:w="4762" w:type="dxa"/>
          </w:tcPr>
          <w:p w14:paraId="623A0DF0" w14:textId="77777777" w:rsidR="00B26016" w:rsidRPr="00F83010" w:rsidRDefault="00B26016" w:rsidP="006227CB">
            <w:pPr>
              <w:pStyle w:val="a7"/>
            </w:pPr>
            <w:r>
              <w:t>Код НРД инструктирующей стороны (организация присвоившая статус)</w:t>
            </w:r>
          </w:p>
        </w:tc>
      </w:tr>
      <w:tr w:rsidR="00B26016" w:rsidRPr="00AF4D92" w14:paraId="47FC14DA" w14:textId="77777777" w:rsidTr="006227CB">
        <w:tc>
          <w:tcPr>
            <w:tcW w:w="5488" w:type="dxa"/>
          </w:tcPr>
          <w:p w14:paraId="6B97E235" w14:textId="77777777" w:rsidR="00B26016" w:rsidRPr="00F83010" w:rsidRDefault="00B26016" w:rsidP="006227CB">
            <w:pPr>
              <w:pStyle w:val="a7"/>
            </w:pPr>
            <w:r>
              <w:t>:16S:ADDINFO</w:t>
            </w:r>
          </w:p>
        </w:tc>
        <w:tc>
          <w:tcPr>
            <w:tcW w:w="4762" w:type="dxa"/>
          </w:tcPr>
          <w:p w14:paraId="3CCE0E01" w14:textId="77777777" w:rsidR="00B26016" w:rsidRPr="00F83010" w:rsidRDefault="00B26016" w:rsidP="00B26016">
            <w:pPr>
              <w:numPr>
                <w:ilvl w:val="0"/>
                <w:numId w:val="1"/>
              </w:numPr>
              <w:ind w:left="-6" w:firstLine="6"/>
            </w:pPr>
          </w:p>
        </w:tc>
      </w:tr>
    </w:tbl>
    <w:p w14:paraId="2CB8DCE4" w14:textId="77777777" w:rsidR="00B26016" w:rsidRPr="00F83010" w:rsidRDefault="00B26016" w:rsidP="00B26016">
      <w:pPr>
        <w:pStyle w:val="1"/>
        <w:numPr>
          <w:ilvl w:val="0"/>
          <w:numId w:val="0"/>
        </w:numPr>
        <w:jc w:val="center"/>
      </w:pPr>
    </w:p>
    <w:p w14:paraId="1EAE8882" w14:textId="77777777" w:rsidR="008A44AD" w:rsidRPr="00AF4D92" w:rsidRDefault="008A44AD" w:rsidP="00B26016">
      <w:pPr>
        <w:pStyle w:val="1"/>
        <w:numPr>
          <w:ilvl w:val="0"/>
          <w:numId w:val="0"/>
        </w:numPr>
        <w:ind w:left="360"/>
        <w:rPr>
          <w:lang w:val="en-US"/>
        </w:rPr>
      </w:pPr>
    </w:p>
    <w:sectPr w:rsidR="008A44AD" w:rsidRPr="00AF4D92" w:rsidSect="00573402">
      <w:headerReference w:type="default" r:id="rId12"/>
      <w:footerReference w:type="defaul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2BCBA5" w14:textId="77777777" w:rsidR="008427F4" w:rsidRDefault="008427F4" w:rsidP="001149FA">
      <w:r>
        <w:separator/>
      </w:r>
    </w:p>
  </w:endnote>
  <w:endnote w:type="continuationSeparator" w:id="0">
    <w:p w14:paraId="0CE8CC7A" w14:textId="77777777" w:rsidR="008427F4" w:rsidRDefault="008427F4" w:rsidP="00114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58023806"/>
      <w:docPartObj>
        <w:docPartGallery w:val="Page Numbers (Bottom of Page)"/>
        <w:docPartUnique/>
      </w:docPartObj>
    </w:sdtPr>
    <w:sdtContent>
      <w:p w14:paraId="16F366B3" w14:textId="2B9D1E70" w:rsidR="008427F4" w:rsidRDefault="008427F4">
        <w:pPr>
          <w:pStyle w:val="af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52F7">
          <w:rPr>
            <w:noProof/>
          </w:rPr>
          <w:t>10</w:t>
        </w:r>
        <w:r>
          <w:fldChar w:fldCharType="end"/>
        </w:r>
      </w:p>
    </w:sdtContent>
  </w:sdt>
  <w:p w14:paraId="40FB45C2" w14:textId="77777777" w:rsidR="008427F4" w:rsidRDefault="008427F4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0246FB" w14:textId="77777777" w:rsidR="008427F4" w:rsidRDefault="008427F4" w:rsidP="001149FA">
      <w:r>
        <w:separator/>
      </w:r>
    </w:p>
  </w:footnote>
  <w:footnote w:type="continuationSeparator" w:id="0">
    <w:p w14:paraId="2B749B0B" w14:textId="77777777" w:rsidR="008427F4" w:rsidRDefault="008427F4" w:rsidP="001149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00AECC" w14:textId="5DC80335" w:rsidR="008427F4" w:rsidRPr="008427F4" w:rsidRDefault="008427F4" w:rsidP="008427F4">
    <w:pPr>
      <w:pStyle w:val="af7"/>
      <w:jc w:val="right"/>
      <w:rPr>
        <w:lang w:val="en-US"/>
      </w:rPr>
    </w:pPr>
    <w:r w:rsidRPr="008427F4">
      <w:rPr>
        <w:b/>
        <w:color w:val="FF0000"/>
        <w:lang w:val="en-US"/>
      </w:rPr>
      <w:t>BMET 15022 - DRAFT v.</w:t>
    </w:r>
    <w:ins w:id="163" w:author="Draft 3" w:date="2016-03-09T09:33:00Z">
      <w:r>
        <w:rPr>
          <w:b/>
          <w:color w:val="FF0000"/>
          <w:lang w:val="en-US"/>
        </w:rPr>
        <w:t>3</w:t>
      </w:r>
    </w:ins>
    <w:ins w:id="164" w:author="Вакалюк" w:date="2016-02-08T18:06:00Z">
      <w:del w:id="165" w:author="Draft 3" w:date="2016-03-09T09:33:00Z">
        <w:r w:rsidRPr="008427F4" w:rsidDel="008427F4">
          <w:rPr>
            <w:b/>
            <w:color w:val="FF0000"/>
          </w:rPr>
          <w:delText>2</w:delText>
        </w:r>
      </w:del>
    </w:ins>
    <w:r w:rsidRPr="008427F4">
      <w:rPr>
        <w:b/>
        <w:color w:val="FF0000"/>
        <w:lang w:val="en-US"/>
      </w:rPr>
      <w:t xml:space="preserve"> </w:t>
    </w:r>
  </w:p>
  <w:p w14:paraId="572C792E" w14:textId="77777777" w:rsidR="008427F4" w:rsidRPr="001149FA" w:rsidRDefault="008427F4">
    <w:pPr>
      <w:pStyle w:val="af7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24E24532"/>
    <w:lvl w:ilvl="0">
      <w:start w:val="1"/>
      <w:numFmt w:val="none"/>
      <w:pStyle w:val="a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605B4872"/>
    <w:multiLevelType w:val="multilevel"/>
    <w:tmpl w:val="3E8E1BA4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0"/>
      <w:lvlText w:val="%1.%2."/>
      <w:lvlJc w:val="left"/>
      <w:pPr>
        <w:ind w:left="574" w:hanging="432"/>
      </w:pPr>
    </w:lvl>
    <w:lvl w:ilvl="2">
      <w:start w:val="1"/>
      <w:numFmt w:val="decimal"/>
      <w:pStyle w:val="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1"/>
  </w:num>
  <w:num w:numId="5">
    <w:abstractNumId w:val="0"/>
  </w:num>
  <w:num w:numId="6">
    <w:abstractNumId w:val="1"/>
  </w:num>
  <w:num w:numId="7">
    <w:abstractNumId w:val="1"/>
  </w:num>
  <w:num w:numId="8">
    <w:abstractNumId w:val="1"/>
  </w:num>
  <w:num w:numId="9">
    <w:abstractNumId w:val="0"/>
  </w:num>
  <w:num w:numId="10">
    <w:abstractNumId w:val="1"/>
  </w:num>
  <w:num w:numId="11">
    <w:abstractNumId w:val="1"/>
  </w:num>
  <w:num w:numId="12">
    <w:abstractNumId w:val="1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1"/>
  </w:num>
  <w:num w:numId="22">
    <w:abstractNumId w:val="1"/>
  </w:num>
  <w:num w:numId="23">
    <w:abstractNumId w:val="1"/>
  </w:num>
  <w:num w:numId="24">
    <w:abstractNumId w:val="0"/>
  </w:num>
  <w:num w:numId="25">
    <w:abstractNumId w:val="1"/>
  </w:num>
  <w:num w:numId="26">
    <w:abstractNumId w:val="1"/>
  </w:num>
  <w:num w:numId="27">
    <w:abstractNumId w:val="1"/>
  </w:num>
  <w:num w:numId="28">
    <w:abstractNumId w:val="0"/>
  </w:num>
  <w:num w:numId="29">
    <w:abstractNumId w:val="0"/>
  </w:num>
  <w:num w:numId="30">
    <w:abstractNumId w:val="0"/>
  </w:num>
  <w:num w:numId="31">
    <w:abstractNumId w:val="1"/>
  </w:num>
  <w:num w:numId="32">
    <w:abstractNumId w:val="1"/>
  </w:num>
  <w:num w:numId="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63C"/>
    <w:rsid w:val="00041374"/>
    <w:rsid w:val="000416B7"/>
    <w:rsid w:val="00051018"/>
    <w:rsid w:val="00052213"/>
    <w:rsid w:val="0005735B"/>
    <w:rsid w:val="0006282E"/>
    <w:rsid w:val="000717D6"/>
    <w:rsid w:val="000769C6"/>
    <w:rsid w:val="00083901"/>
    <w:rsid w:val="00085DCC"/>
    <w:rsid w:val="00090677"/>
    <w:rsid w:val="000A0691"/>
    <w:rsid w:val="000C7348"/>
    <w:rsid w:val="000E590F"/>
    <w:rsid w:val="000F1B1B"/>
    <w:rsid w:val="0010606C"/>
    <w:rsid w:val="001149FA"/>
    <w:rsid w:val="0013157A"/>
    <w:rsid w:val="0014167C"/>
    <w:rsid w:val="00142463"/>
    <w:rsid w:val="00142D93"/>
    <w:rsid w:val="00142ED6"/>
    <w:rsid w:val="00150286"/>
    <w:rsid w:val="00155C08"/>
    <w:rsid w:val="00157176"/>
    <w:rsid w:val="00161AA9"/>
    <w:rsid w:val="001860F9"/>
    <w:rsid w:val="001A776E"/>
    <w:rsid w:val="001B08DA"/>
    <w:rsid w:val="001B6322"/>
    <w:rsid w:val="001C2C57"/>
    <w:rsid w:val="001C2D3F"/>
    <w:rsid w:val="001D183D"/>
    <w:rsid w:val="002110ED"/>
    <w:rsid w:val="00224C41"/>
    <w:rsid w:val="00250DBA"/>
    <w:rsid w:val="002552E6"/>
    <w:rsid w:val="00264EDE"/>
    <w:rsid w:val="002834EA"/>
    <w:rsid w:val="002914C8"/>
    <w:rsid w:val="002A48F2"/>
    <w:rsid w:val="002A7709"/>
    <w:rsid w:val="002B0CCA"/>
    <w:rsid w:val="002C09EE"/>
    <w:rsid w:val="002D43AB"/>
    <w:rsid w:val="002E1494"/>
    <w:rsid w:val="002E3DBF"/>
    <w:rsid w:val="002E482A"/>
    <w:rsid w:val="002F173D"/>
    <w:rsid w:val="002F2AAC"/>
    <w:rsid w:val="00301A26"/>
    <w:rsid w:val="00326DB8"/>
    <w:rsid w:val="00333FF4"/>
    <w:rsid w:val="00335A5E"/>
    <w:rsid w:val="00340BB3"/>
    <w:rsid w:val="0034599B"/>
    <w:rsid w:val="00357A30"/>
    <w:rsid w:val="0036432F"/>
    <w:rsid w:val="00364ACC"/>
    <w:rsid w:val="00372D07"/>
    <w:rsid w:val="00373909"/>
    <w:rsid w:val="00390E3E"/>
    <w:rsid w:val="003B0987"/>
    <w:rsid w:val="003B4C6F"/>
    <w:rsid w:val="003B59B2"/>
    <w:rsid w:val="003B63D5"/>
    <w:rsid w:val="003C5304"/>
    <w:rsid w:val="003D5E2D"/>
    <w:rsid w:val="003E7C64"/>
    <w:rsid w:val="003F6ABD"/>
    <w:rsid w:val="00406F0F"/>
    <w:rsid w:val="00420CE1"/>
    <w:rsid w:val="00436FF9"/>
    <w:rsid w:val="004373D6"/>
    <w:rsid w:val="004408BE"/>
    <w:rsid w:val="004521B8"/>
    <w:rsid w:val="004537BD"/>
    <w:rsid w:val="0046031F"/>
    <w:rsid w:val="00461702"/>
    <w:rsid w:val="00466845"/>
    <w:rsid w:val="00467271"/>
    <w:rsid w:val="00470ADD"/>
    <w:rsid w:val="00471CAC"/>
    <w:rsid w:val="00480D1B"/>
    <w:rsid w:val="004825A5"/>
    <w:rsid w:val="004844AC"/>
    <w:rsid w:val="00490458"/>
    <w:rsid w:val="004918A1"/>
    <w:rsid w:val="004A1BF9"/>
    <w:rsid w:val="004B4FEE"/>
    <w:rsid w:val="004B6A12"/>
    <w:rsid w:val="004B7420"/>
    <w:rsid w:val="004E67F2"/>
    <w:rsid w:val="004F5888"/>
    <w:rsid w:val="004F6678"/>
    <w:rsid w:val="0052264F"/>
    <w:rsid w:val="00534874"/>
    <w:rsid w:val="00546AAA"/>
    <w:rsid w:val="00551422"/>
    <w:rsid w:val="0056054B"/>
    <w:rsid w:val="005625B2"/>
    <w:rsid w:val="00572EC7"/>
    <w:rsid w:val="00573402"/>
    <w:rsid w:val="0057408E"/>
    <w:rsid w:val="005747BD"/>
    <w:rsid w:val="005751A9"/>
    <w:rsid w:val="0058017E"/>
    <w:rsid w:val="005A1E10"/>
    <w:rsid w:val="005B5010"/>
    <w:rsid w:val="005B546F"/>
    <w:rsid w:val="005C185C"/>
    <w:rsid w:val="005C566A"/>
    <w:rsid w:val="005C5927"/>
    <w:rsid w:val="005D473B"/>
    <w:rsid w:val="005E1B69"/>
    <w:rsid w:val="005E66DA"/>
    <w:rsid w:val="005F34B5"/>
    <w:rsid w:val="006019BB"/>
    <w:rsid w:val="00612DE7"/>
    <w:rsid w:val="006147D9"/>
    <w:rsid w:val="0062216D"/>
    <w:rsid w:val="006227CB"/>
    <w:rsid w:val="006339DA"/>
    <w:rsid w:val="006371DA"/>
    <w:rsid w:val="006476C8"/>
    <w:rsid w:val="0065125A"/>
    <w:rsid w:val="006A440B"/>
    <w:rsid w:val="006A48DF"/>
    <w:rsid w:val="006B042F"/>
    <w:rsid w:val="006B4DB0"/>
    <w:rsid w:val="006B6817"/>
    <w:rsid w:val="006B7424"/>
    <w:rsid w:val="006C3D20"/>
    <w:rsid w:val="006C510E"/>
    <w:rsid w:val="00714D2B"/>
    <w:rsid w:val="00723FBC"/>
    <w:rsid w:val="007449BA"/>
    <w:rsid w:val="00745167"/>
    <w:rsid w:val="00745681"/>
    <w:rsid w:val="00775F33"/>
    <w:rsid w:val="00790E27"/>
    <w:rsid w:val="00791957"/>
    <w:rsid w:val="0079533E"/>
    <w:rsid w:val="007A7434"/>
    <w:rsid w:val="007B03CC"/>
    <w:rsid w:val="007B326A"/>
    <w:rsid w:val="007B419A"/>
    <w:rsid w:val="007B44B7"/>
    <w:rsid w:val="007B52F7"/>
    <w:rsid w:val="007C52E8"/>
    <w:rsid w:val="007D3CAF"/>
    <w:rsid w:val="007D3FF7"/>
    <w:rsid w:val="007D44A1"/>
    <w:rsid w:val="00823945"/>
    <w:rsid w:val="008305A7"/>
    <w:rsid w:val="008427F4"/>
    <w:rsid w:val="00847258"/>
    <w:rsid w:val="008743BE"/>
    <w:rsid w:val="00883277"/>
    <w:rsid w:val="00884BD1"/>
    <w:rsid w:val="00894FA9"/>
    <w:rsid w:val="008A44AD"/>
    <w:rsid w:val="008A6A2E"/>
    <w:rsid w:val="008C0483"/>
    <w:rsid w:val="008C3942"/>
    <w:rsid w:val="008D5148"/>
    <w:rsid w:val="008E29B2"/>
    <w:rsid w:val="008E4B59"/>
    <w:rsid w:val="008E5F6E"/>
    <w:rsid w:val="008F0FA7"/>
    <w:rsid w:val="008F2079"/>
    <w:rsid w:val="00911AC9"/>
    <w:rsid w:val="00920D48"/>
    <w:rsid w:val="00921781"/>
    <w:rsid w:val="0094352A"/>
    <w:rsid w:val="0097189F"/>
    <w:rsid w:val="00980215"/>
    <w:rsid w:val="00985B9F"/>
    <w:rsid w:val="00991784"/>
    <w:rsid w:val="009924FC"/>
    <w:rsid w:val="00997179"/>
    <w:rsid w:val="009A1065"/>
    <w:rsid w:val="009A5C78"/>
    <w:rsid w:val="009B2529"/>
    <w:rsid w:val="009C2D0D"/>
    <w:rsid w:val="009D7A67"/>
    <w:rsid w:val="009F6C05"/>
    <w:rsid w:val="00A046FF"/>
    <w:rsid w:val="00A11642"/>
    <w:rsid w:val="00A2550E"/>
    <w:rsid w:val="00A42FA2"/>
    <w:rsid w:val="00A44789"/>
    <w:rsid w:val="00A503EF"/>
    <w:rsid w:val="00A51906"/>
    <w:rsid w:val="00A576BA"/>
    <w:rsid w:val="00A92656"/>
    <w:rsid w:val="00AB1F0C"/>
    <w:rsid w:val="00AB36F6"/>
    <w:rsid w:val="00AB516C"/>
    <w:rsid w:val="00AD3C58"/>
    <w:rsid w:val="00AD584E"/>
    <w:rsid w:val="00AD709C"/>
    <w:rsid w:val="00AF0416"/>
    <w:rsid w:val="00AF6D88"/>
    <w:rsid w:val="00B179AD"/>
    <w:rsid w:val="00B22C8C"/>
    <w:rsid w:val="00B24615"/>
    <w:rsid w:val="00B26016"/>
    <w:rsid w:val="00B35C3B"/>
    <w:rsid w:val="00B5122B"/>
    <w:rsid w:val="00B552CE"/>
    <w:rsid w:val="00B660AA"/>
    <w:rsid w:val="00B672DE"/>
    <w:rsid w:val="00B75D14"/>
    <w:rsid w:val="00B86D19"/>
    <w:rsid w:val="00B958ED"/>
    <w:rsid w:val="00B967C4"/>
    <w:rsid w:val="00BA5999"/>
    <w:rsid w:val="00BB3E89"/>
    <w:rsid w:val="00BD31CC"/>
    <w:rsid w:val="00BD3485"/>
    <w:rsid w:val="00BD40AE"/>
    <w:rsid w:val="00BE003C"/>
    <w:rsid w:val="00BF4AB9"/>
    <w:rsid w:val="00BF57EE"/>
    <w:rsid w:val="00C12FF9"/>
    <w:rsid w:val="00C15C94"/>
    <w:rsid w:val="00C22273"/>
    <w:rsid w:val="00C34C7D"/>
    <w:rsid w:val="00C36AA5"/>
    <w:rsid w:val="00C416F9"/>
    <w:rsid w:val="00C45D2F"/>
    <w:rsid w:val="00C4770A"/>
    <w:rsid w:val="00C6046F"/>
    <w:rsid w:val="00C915AC"/>
    <w:rsid w:val="00C95ECF"/>
    <w:rsid w:val="00CA13C6"/>
    <w:rsid w:val="00CC0B9E"/>
    <w:rsid w:val="00CC3A21"/>
    <w:rsid w:val="00CD1A70"/>
    <w:rsid w:val="00CD685C"/>
    <w:rsid w:val="00CF09E2"/>
    <w:rsid w:val="00CF60D3"/>
    <w:rsid w:val="00D0063C"/>
    <w:rsid w:val="00D05605"/>
    <w:rsid w:val="00D21ED1"/>
    <w:rsid w:val="00D22AC6"/>
    <w:rsid w:val="00D32CCA"/>
    <w:rsid w:val="00D433F7"/>
    <w:rsid w:val="00D51BB6"/>
    <w:rsid w:val="00D577A3"/>
    <w:rsid w:val="00D73F22"/>
    <w:rsid w:val="00D74398"/>
    <w:rsid w:val="00D81B5B"/>
    <w:rsid w:val="00D91BDC"/>
    <w:rsid w:val="00DA46C9"/>
    <w:rsid w:val="00DC251B"/>
    <w:rsid w:val="00DC6747"/>
    <w:rsid w:val="00DD5284"/>
    <w:rsid w:val="00DE760D"/>
    <w:rsid w:val="00DF0997"/>
    <w:rsid w:val="00DF5E60"/>
    <w:rsid w:val="00E01A99"/>
    <w:rsid w:val="00E07DEF"/>
    <w:rsid w:val="00E12877"/>
    <w:rsid w:val="00E1367A"/>
    <w:rsid w:val="00E16D44"/>
    <w:rsid w:val="00E31AE6"/>
    <w:rsid w:val="00E40799"/>
    <w:rsid w:val="00E479D1"/>
    <w:rsid w:val="00E511F2"/>
    <w:rsid w:val="00E86593"/>
    <w:rsid w:val="00E9014B"/>
    <w:rsid w:val="00EB0778"/>
    <w:rsid w:val="00EB6C22"/>
    <w:rsid w:val="00EC2455"/>
    <w:rsid w:val="00ED0984"/>
    <w:rsid w:val="00EE257D"/>
    <w:rsid w:val="00EE27E3"/>
    <w:rsid w:val="00EE6587"/>
    <w:rsid w:val="00EF54CF"/>
    <w:rsid w:val="00F00E7F"/>
    <w:rsid w:val="00F01E72"/>
    <w:rsid w:val="00F0456B"/>
    <w:rsid w:val="00F078F2"/>
    <w:rsid w:val="00F15B63"/>
    <w:rsid w:val="00F17663"/>
    <w:rsid w:val="00F2490C"/>
    <w:rsid w:val="00F33DAF"/>
    <w:rsid w:val="00F42B4C"/>
    <w:rsid w:val="00F46F91"/>
    <w:rsid w:val="00F52467"/>
    <w:rsid w:val="00F72221"/>
    <w:rsid w:val="00F81939"/>
    <w:rsid w:val="00F877F1"/>
    <w:rsid w:val="00F92389"/>
    <w:rsid w:val="00F93168"/>
    <w:rsid w:val="00F95625"/>
    <w:rsid w:val="00FA61F2"/>
    <w:rsid w:val="00FF2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253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/>
    <w:lsdException w:name="heading 5" w:uiPriority="0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aliases w:val="Текст докум"/>
    <w:qFormat/>
    <w:rsid w:val="006A48DF"/>
    <w:pPr>
      <w:numPr>
        <w:numId w:val="30"/>
      </w:numPr>
      <w:suppressAutoHyphens/>
      <w:jc w:val="both"/>
    </w:pPr>
    <w:rPr>
      <w:rFonts w:ascii="Times New Roman" w:hAnsi="Times New Roman"/>
      <w:iCs/>
      <w:snapToGrid w:val="0"/>
      <w:color w:val="000000"/>
      <w:sz w:val="24"/>
      <w:szCs w:val="24"/>
    </w:rPr>
  </w:style>
  <w:style w:type="paragraph" w:styleId="1">
    <w:name w:val="heading 1"/>
    <w:aliases w:val="1 Заголовок,DCCЗаголовок 1"/>
    <w:basedOn w:val="a"/>
    <w:next w:val="a"/>
    <w:link w:val="10"/>
    <w:qFormat/>
    <w:rsid w:val="006A48DF"/>
    <w:pPr>
      <w:keepNext/>
      <w:numPr>
        <w:numId w:val="33"/>
      </w:numPr>
      <w:spacing w:before="240" w:after="60"/>
      <w:outlineLvl w:val="0"/>
    </w:pPr>
    <w:rPr>
      <w:rFonts w:cs="Arial"/>
      <w:b/>
      <w:bCs/>
      <w:kern w:val="32"/>
      <w:sz w:val="28"/>
      <w:szCs w:val="28"/>
    </w:rPr>
  </w:style>
  <w:style w:type="paragraph" w:styleId="20">
    <w:name w:val="heading 2"/>
    <w:aliases w:val="2 Заголовок"/>
    <w:basedOn w:val="1"/>
    <w:next w:val="a"/>
    <w:link w:val="21"/>
    <w:uiPriority w:val="9"/>
    <w:unhideWhenUsed/>
    <w:qFormat/>
    <w:rsid w:val="006A48DF"/>
    <w:pPr>
      <w:numPr>
        <w:ilvl w:val="1"/>
      </w:numPr>
      <w:spacing w:before="120"/>
      <w:outlineLvl w:val="1"/>
    </w:pPr>
    <w:rPr>
      <w:iCs w:val="0"/>
      <w:snapToGrid/>
      <w:color w:val="auto"/>
      <w:lang w:val="x-none"/>
    </w:rPr>
  </w:style>
  <w:style w:type="paragraph" w:styleId="3">
    <w:name w:val="heading 3"/>
    <w:aliases w:val="3 Заголовок"/>
    <w:basedOn w:val="a"/>
    <w:next w:val="a"/>
    <w:link w:val="30"/>
    <w:uiPriority w:val="9"/>
    <w:unhideWhenUsed/>
    <w:qFormat/>
    <w:rsid w:val="006A48DF"/>
    <w:pPr>
      <w:numPr>
        <w:ilvl w:val="2"/>
        <w:numId w:val="2"/>
      </w:numPr>
      <w:outlineLvl w:val="2"/>
    </w:pPr>
    <w:rPr>
      <w:rFonts w:cs="Arial"/>
      <w:sz w:val="28"/>
      <w:szCs w:val="28"/>
      <w:lang w:val="en-US"/>
    </w:rPr>
  </w:style>
  <w:style w:type="paragraph" w:styleId="4">
    <w:name w:val="heading 4"/>
    <w:basedOn w:val="a"/>
    <w:next w:val="a"/>
    <w:link w:val="40"/>
    <w:rsid w:val="005625B2"/>
    <w:pPr>
      <w:keepNext/>
      <w:outlineLvl w:val="3"/>
    </w:pPr>
    <w:rPr>
      <w:rFonts w:ascii="Arial" w:eastAsia="Times New Roman" w:hAnsi="Arial"/>
      <w:b/>
      <w:snapToGrid/>
      <w:sz w:val="20"/>
      <w:szCs w:val="20"/>
      <w:lang w:val="en-US"/>
    </w:rPr>
  </w:style>
  <w:style w:type="paragraph" w:styleId="5">
    <w:name w:val="heading 5"/>
    <w:basedOn w:val="a"/>
    <w:next w:val="a"/>
    <w:link w:val="50"/>
    <w:rsid w:val="005625B2"/>
    <w:pPr>
      <w:keepNext/>
      <w:jc w:val="center"/>
      <w:outlineLvl w:val="4"/>
    </w:pPr>
    <w:rPr>
      <w:rFonts w:ascii="Arial" w:eastAsia="Times New Roman" w:hAnsi="Arial"/>
      <w:b/>
      <w:snapToGrid/>
      <w:szCs w:val="20"/>
      <w:lang w:val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6A48DF"/>
    <w:pPr>
      <w:numPr>
        <w:numId w:val="0"/>
      </w:numPr>
      <w:spacing w:before="240" w:after="60"/>
      <w:ind w:left="142" w:firstLine="425"/>
      <w:outlineLvl w:val="5"/>
    </w:pPr>
    <w:rPr>
      <w:rFonts w:ascii="Calibri" w:eastAsia="Times New Roman" w:hAnsi="Calibri"/>
      <w:b/>
      <w:bCs/>
      <w:iCs w:val="0"/>
      <w:snapToGrid/>
      <w:color w:val="auto"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6A48DF"/>
    <w:pPr>
      <w:numPr>
        <w:numId w:val="0"/>
      </w:numPr>
      <w:spacing w:before="240" w:after="60"/>
      <w:ind w:left="142" w:firstLine="425"/>
      <w:outlineLvl w:val="6"/>
    </w:pPr>
    <w:rPr>
      <w:rFonts w:ascii="Calibri" w:eastAsia="Times New Roman" w:hAnsi="Calibri" w:cs="Arial"/>
      <w:iCs w:val="0"/>
      <w:snapToGrid/>
      <w:color w:val="auto"/>
    </w:rPr>
  </w:style>
  <w:style w:type="paragraph" w:styleId="8">
    <w:name w:val="heading 8"/>
    <w:basedOn w:val="a"/>
    <w:next w:val="a"/>
    <w:link w:val="80"/>
    <w:uiPriority w:val="9"/>
    <w:unhideWhenUsed/>
    <w:qFormat/>
    <w:rsid w:val="006A48DF"/>
    <w:pPr>
      <w:numPr>
        <w:numId w:val="0"/>
      </w:numPr>
      <w:spacing w:before="240" w:after="60"/>
      <w:ind w:left="142" w:firstLine="425"/>
      <w:outlineLvl w:val="7"/>
    </w:pPr>
    <w:rPr>
      <w:rFonts w:ascii="Calibri" w:eastAsia="Times New Roman" w:hAnsi="Calibri" w:cs="Arial"/>
      <w:i/>
      <w:snapToGrid/>
      <w:color w:val="auto"/>
    </w:rPr>
  </w:style>
  <w:style w:type="paragraph" w:styleId="9">
    <w:name w:val="heading 9"/>
    <w:basedOn w:val="a"/>
    <w:next w:val="a"/>
    <w:link w:val="90"/>
    <w:uiPriority w:val="9"/>
    <w:unhideWhenUsed/>
    <w:qFormat/>
    <w:rsid w:val="006A48DF"/>
    <w:pPr>
      <w:numPr>
        <w:numId w:val="0"/>
      </w:numPr>
      <w:spacing w:before="240" w:after="60"/>
      <w:ind w:left="142" w:firstLine="425"/>
      <w:outlineLvl w:val="8"/>
    </w:pPr>
    <w:rPr>
      <w:rFonts w:ascii="Cambria" w:eastAsia="Times New Roman" w:hAnsi="Cambria" w:cs="Arial"/>
      <w:iCs w:val="0"/>
      <w:snapToGrid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ле в табл"/>
    <w:basedOn w:val="a4"/>
    <w:link w:val="a5"/>
    <w:qFormat/>
    <w:rsid w:val="006A48DF"/>
    <w:pPr>
      <w:ind w:left="34"/>
    </w:pPr>
    <w:rPr>
      <w:rFonts w:eastAsiaTheme="majorEastAsia"/>
      <w:b w:val="0"/>
      <w:sz w:val="24"/>
      <w:szCs w:val="24"/>
    </w:rPr>
  </w:style>
  <w:style w:type="character" w:customStyle="1" w:styleId="a5">
    <w:name w:val="Поле в табл Знак"/>
    <w:link w:val="a3"/>
    <w:rsid w:val="006A48DF"/>
    <w:rPr>
      <w:rFonts w:ascii="Times New Roman" w:eastAsiaTheme="majorEastAsia" w:hAnsi="Times New Roman" w:cstheme="majorBidi"/>
      <w:iCs/>
      <w:snapToGrid w:val="0"/>
      <w:color w:val="000000"/>
      <w:sz w:val="24"/>
      <w:szCs w:val="24"/>
    </w:rPr>
  </w:style>
  <w:style w:type="paragraph" w:styleId="a4">
    <w:name w:val="Subtitle"/>
    <w:aliases w:val="Назван Док"/>
    <w:basedOn w:val="a"/>
    <w:next w:val="a"/>
    <w:link w:val="a6"/>
    <w:uiPriority w:val="11"/>
    <w:qFormat/>
    <w:rsid w:val="006A48DF"/>
    <w:pPr>
      <w:numPr>
        <w:numId w:val="0"/>
      </w:numPr>
      <w:ind w:left="567"/>
      <w:jc w:val="center"/>
    </w:pPr>
    <w:rPr>
      <w:rFonts w:cstheme="majorBidi"/>
      <w:b/>
      <w:sz w:val="32"/>
      <w:szCs w:val="32"/>
    </w:rPr>
  </w:style>
  <w:style w:type="character" w:customStyle="1" w:styleId="a6">
    <w:name w:val="Подзаголовок Знак"/>
    <w:aliases w:val="Назван Док Знак"/>
    <w:link w:val="a4"/>
    <w:uiPriority w:val="11"/>
    <w:rsid w:val="006A48DF"/>
    <w:rPr>
      <w:rFonts w:ascii="Times New Roman" w:hAnsi="Times New Roman" w:cstheme="majorBidi"/>
      <w:b/>
      <w:iCs/>
      <w:snapToGrid w:val="0"/>
      <w:color w:val="000000"/>
      <w:sz w:val="32"/>
      <w:szCs w:val="32"/>
    </w:rPr>
  </w:style>
  <w:style w:type="paragraph" w:customStyle="1" w:styleId="a7">
    <w:name w:val="Текст табл"/>
    <w:basedOn w:val="a"/>
    <w:link w:val="a8"/>
    <w:qFormat/>
    <w:rsid w:val="006A48DF"/>
    <w:pPr>
      <w:numPr>
        <w:numId w:val="0"/>
      </w:numPr>
      <w:ind w:left="34"/>
      <w:jc w:val="left"/>
    </w:pPr>
    <w:rPr>
      <w:sz w:val="20"/>
      <w:szCs w:val="20"/>
    </w:rPr>
  </w:style>
  <w:style w:type="character" w:customStyle="1" w:styleId="a8">
    <w:name w:val="Текст табл Знак"/>
    <w:link w:val="a7"/>
    <w:rsid w:val="006A48DF"/>
    <w:rPr>
      <w:rFonts w:ascii="Times New Roman" w:hAnsi="Times New Roman"/>
      <w:iCs/>
      <w:snapToGrid w:val="0"/>
      <w:color w:val="000000"/>
    </w:rPr>
  </w:style>
  <w:style w:type="character" w:customStyle="1" w:styleId="10">
    <w:name w:val="Заголовок 1 Знак"/>
    <w:aliases w:val="1 Заголовок Знак,DCCЗаголовок 1 Знак"/>
    <w:link w:val="1"/>
    <w:rsid w:val="006A48DF"/>
    <w:rPr>
      <w:rFonts w:ascii="Times New Roman" w:hAnsi="Times New Roman" w:cs="Arial"/>
      <w:b/>
      <w:bCs/>
      <w:iCs/>
      <w:snapToGrid w:val="0"/>
      <w:color w:val="000000"/>
      <w:kern w:val="32"/>
      <w:sz w:val="28"/>
      <w:szCs w:val="28"/>
    </w:rPr>
  </w:style>
  <w:style w:type="character" w:customStyle="1" w:styleId="21">
    <w:name w:val="Заголовок 2 Знак"/>
    <w:aliases w:val="2 Заголовок Знак"/>
    <w:link w:val="20"/>
    <w:uiPriority w:val="9"/>
    <w:rsid w:val="006A48DF"/>
    <w:rPr>
      <w:rFonts w:ascii="Times New Roman" w:hAnsi="Times New Roman" w:cs="Arial"/>
      <w:b/>
      <w:bCs/>
      <w:kern w:val="32"/>
      <w:sz w:val="28"/>
      <w:szCs w:val="28"/>
      <w:lang w:val="x-none"/>
    </w:rPr>
  </w:style>
  <w:style w:type="character" w:customStyle="1" w:styleId="30">
    <w:name w:val="Заголовок 3 Знак"/>
    <w:aliases w:val="3 Заголовок Знак"/>
    <w:link w:val="3"/>
    <w:uiPriority w:val="9"/>
    <w:rsid w:val="006A48DF"/>
    <w:rPr>
      <w:rFonts w:ascii="Times New Roman" w:hAnsi="Times New Roman" w:cs="Arial"/>
      <w:iCs/>
      <w:snapToGrid w:val="0"/>
      <w:color w:val="000000"/>
      <w:sz w:val="28"/>
      <w:szCs w:val="28"/>
      <w:lang w:val="en-US"/>
    </w:rPr>
  </w:style>
  <w:style w:type="character" w:customStyle="1" w:styleId="60">
    <w:name w:val="Заголовок 6 Знак"/>
    <w:link w:val="6"/>
    <w:uiPriority w:val="9"/>
    <w:rsid w:val="006A48DF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6A48DF"/>
    <w:rPr>
      <w:rFonts w:eastAsia="Times New Roman" w:cs="Arial"/>
      <w:sz w:val="24"/>
      <w:szCs w:val="24"/>
    </w:rPr>
  </w:style>
  <w:style w:type="character" w:customStyle="1" w:styleId="80">
    <w:name w:val="Заголовок 8 Знак"/>
    <w:link w:val="8"/>
    <w:uiPriority w:val="9"/>
    <w:rsid w:val="006A48DF"/>
    <w:rPr>
      <w:rFonts w:eastAsia="Times New Roman" w:cs="Arial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rsid w:val="006A48DF"/>
    <w:rPr>
      <w:rFonts w:ascii="Cambria" w:eastAsia="Times New Roman" w:hAnsi="Cambria" w:cs="Arial"/>
      <w:sz w:val="22"/>
      <w:szCs w:val="22"/>
    </w:rPr>
  </w:style>
  <w:style w:type="paragraph" w:styleId="a9">
    <w:name w:val="Title"/>
    <w:basedOn w:val="a"/>
    <w:next w:val="a"/>
    <w:link w:val="aa"/>
    <w:uiPriority w:val="10"/>
    <w:qFormat/>
    <w:rsid w:val="006A48DF"/>
    <w:pPr>
      <w:numPr>
        <w:numId w:val="0"/>
      </w:numPr>
    </w:pPr>
    <w:rPr>
      <w:rFonts w:cstheme="majorBidi"/>
      <w:b/>
      <w:sz w:val="20"/>
      <w:szCs w:val="20"/>
    </w:rPr>
  </w:style>
  <w:style w:type="character" w:customStyle="1" w:styleId="aa">
    <w:name w:val="Название Знак"/>
    <w:link w:val="a9"/>
    <w:uiPriority w:val="10"/>
    <w:rsid w:val="006A48DF"/>
    <w:rPr>
      <w:rFonts w:ascii="Times New Roman" w:hAnsi="Times New Roman" w:cstheme="majorBidi"/>
      <w:b/>
      <w:iCs/>
      <w:snapToGrid w:val="0"/>
      <w:color w:val="000000"/>
    </w:rPr>
  </w:style>
  <w:style w:type="character" w:styleId="ab">
    <w:name w:val="Strong"/>
    <w:uiPriority w:val="22"/>
    <w:qFormat/>
    <w:rsid w:val="006A48DF"/>
    <w:rPr>
      <w:b/>
      <w:bCs/>
    </w:rPr>
  </w:style>
  <w:style w:type="paragraph" w:styleId="ac">
    <w:name w:val="List Paragraph"/>
    <w:basedOn w:val="a"/>
    <w:uiPriority w:val="34"/>
    <w:qFormat/>
    <w:rsid w:val="006A48DF"/>
    <w:pPr>
      <w:numPr>
        <w:numId w:val="0"/>
      </w:numPr>
      <w:contextualSpacing/>
      <w:jc w:val="left"/>
    </w:pPr>
    <w:rPr>
      <w:lang w:eastAsia="ru-RU"/>
    </w:rPr>
  </w:style>
  <w:style w:type="paragraph" w:styleId="22">
    <w:name w:val="Quote"/>
    <w:basedOn w:val="a"/>
    <w:next w:val="a"/>
    <w:link w:val="23"/>
    <w:uiPriority w:val="29"/>
    <w:qFormat/>
    <w:rsid w:val="006A48DF"/>
    <w:pPr>
      <w:numPr>
        <w:numId w:val="0"/>
      </w:numPr>
      <w:ind w:left="142" w:firstLine="425"/>
    </w:pPr>
    <w:rPr>
      <w:i/>
      <w:iCs w:val="0"/>
    </w:rPr>
  </w:style>
  <w:style w:type="character" w:customStyle="1" w:styleId="23">
    <w:name w:val="Цитата 2 Знак"/>
    <w:link w:val="22"/>
    <w:uiPriority w:val="29"/>
    <w:rsid w:val="006A48DF"/>
    <w:rPr>
      <w:rFonts w:ascii="Times New Roman" w:hAnsi="Times New Roman"/>
      <w:i/>
      <w:snapToGrid w:val="0"/>
      <w:color w:val="000000"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6A48DF"/>
    <w:pPr>
      <w:numPr>
        <w:numId w:val="0"/>
      </w:numPr>
      <w:pBdr>
        <w:bottom w:val="single" w:sz="4" w:space="4" w:color="4F81BD"/>
      </w:pBdr>
      <w:spacing w:before="200" w:after="280"/>
      <w:ind w:left="936" w:right="936" w:firstLine="425"/>
    </w:pPr>
    <w:rPr>
      <w:b/>
      <w:bCs/>
      <w:i/>
      <w:iCs w:val="0"/>
      <w:color w:val="4F81BD"/>
    </w:rPr>
  </w:style>
  <w:style w:type="character" w:customStyle="1" w:styleId="ae">
    <w:name w:val="Выделенная цитата Знак"/>
    <w:link w:val="ad"/>
    <w:uiPriority w:val="30"/>
    <w:rsid w:val="006A48DF"/>
    <w:rPr>
      <w:rFonts w:ascii="Times New Roman" w:hAnsi="Times New Roman"/>
      <w:b/>
      <w:bCs/>
      <w:i/>
      <w:snapToGrid w:val="0"/>
      <w:color w:val="4F81BD"/>
      <w:sz w:val="24"/>
      <w:szCs w:val="24"/>
    </w:rPr>
  </w:style>
  <w:style w:type="character" w:styleId="af">
    <w:name w:val="Subtle Emphasis"/>
    <w:uiPriority w:val="19"/>
    <w:qFormat/>
    <w:rsid w:val="006A48DF"/>
    <w:rPr>
      <w:i/>
      <w:iCs/>
      <w:color w:val="808080"/>
    </w:rPr>
  </w:style>
  <w:style w:type="character" w:styleId="af0">
    <w:name w:val="Intense Emphasis"/>
    <w:uiPriority w:val="21"/>
    <w:qFormat/>
    <w:rsid w:val="006A48DF"/>
    <w:rPr>
      <w:b/>
      <w:bCs/>
      <w:i/>
      <w:iCs/>
      <w:color w:val="4F81BD"/>
    </w:rPr>
  </w:style>
  <w:style w:type="paragraph" w:styleId="af1">
    <w:name w:val="TOC Heading"/>
    <w:basedOn w:val="1"/>
    <w:next w:val="a"/>
    <w:uiPriority w:val="39"/>
    <w:unhideWhenUsed/>
    <w:qFormat/>
    <w:rsid w:val="006A48DF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eastAsia="Times New Roman" w:hAnsi="Cambria" w:cs="Times New Roman"/>
      <w:color w:val="365F91"/>
      <w:kern w:val="0"/>
      <w:lang w:eastAsia="ru-RU"/>
    </w:rPr>
  </w:style>
  <w:style w:type="character" w:customStyle="1" w:styleId="40">
    <w:name w:val="Заголовок 4 Знак"/>
    <w:link w:val="4"/>
    <w:rsid w:val="005625B2"/>
    <w:rPr>
      <w:rFonts w:ascii="Arial" w:eastAsia="Times New Roman" w:hAnsi="Arial"/>
      <w:b/>
      <w:snapToGrid w:val="0"/>
      <w:lang w:val="en-US"/>
    </w:rPr>
  </w:style>
  <w:style w:type="character" w:customStyle="1" w:styleId="50">
    <w:name w:val="Заголовок 5 Знак"/>
    <w:link w:val="5"/>
    <w:rsid w:val="005625B2"/>
    <w:rPr>
      <w:rFonts w:ascii="Arial" w:eastAsia="Times New Roman" w:hAnsi="Arial"/>
      <w:b/>
      <w:snapToGrid w:val="0"/>
      <w:sz w:val="22"/>
      <w:lang w:val="en-US"/>
    </w:rPr>
  </w:style>
  <w:style w:type="paragraph" w:styleId="11">
    <w:name w:val="toc 1"/>
    <w:basedOn w:val="a"/>
    <w:next w:val="a"/>
    <w:autoRedefine/>
    <w:uiPriority w:val="39"/>
    <w:qFormat/>
    <w:rsid w:val="001149FA"/>
    <w:pPr>
      <w:tabs>
        <w:tab w:val="clear" w:pos="0"/>
        <w:tab w:val="right" w:leader="dot" w:pos="10456"/>
      </w:tabs>
      <w:spacing w:before="360"/>
      <w:ind w:left="567" w:hanging="425"/>
      <w:jc w:val="left"/>
    </w:pPr>
    <w:rPr>
      <w:rFonts w:asciiTheme="majorHAnsi" w:hAnsiTheme="majorHAnsi"/>
      <w:b/>
      <w:bCs/>
      <w:iCs w:val="0"/>
      <w:caps/>
    </w:rPr>
  </w:style>
  <w:style w:type="paragraph" w:styleId="2">
    <w:name w:val="toc 2"/>
    <w:basedOn w:val="a"/>
    <w:next w:val="a"/>
    <w:autoRedefine/>
    <w:uiPriority w:val="39"/>
    <w:qFormat/>
    <w:rsid w:val="001149FA"/>
    <w:pPr>
      <w:numPr>
        <w:ilvl w:val="2"/>
      </w:numPr>
      <w:tabs>
        <w:tab w:val="right" w:leader="dot" w:pos="10456"/>
      </w:tabs>
      <w:spacing w:before="240"/>
      <w:jc w:val="left"/>
    </w:pPr>
    <w:rPr>
      <w:rFonts w:asciiTheme="minorHAnsi" w:hAnsiTheme="minorHAnsi"/>
      <w:b/>
      <w:bCs/>
      <w:iCs w:val="0"/>
      <w:sz w:val="20"/>
      <w:szCs w:val="20"/>
    </w:rPr>
  </w:style>
  <w:style w:type="paragraph" w:styleId="31">
    <w:name w:val="toc 3"/>
    <w:basedOn w:val="a"/>
    <w:next w:val="a"/>
    <w:autoRedefine/>
    <w:uiPriority w:val="39"/>
    <w:unhideWhenUsed/>
    <w:qFormat/>
    <w:rsid w:val="006A48DF"/>
    <w:pPr>
      <w:tabs>
        <w:tab w:val="clear" w:pos="0"/>
      </w:tabs>
      <w:ind w:left="240"/>
      <w:jc w:val="left"/>
    </w:pPr>
    <w:rPr>
      <w:rFonts w:asciiTheme="minorHAnsi" w:hAnsiTheme="minorHAnsi"/>
      <w:iCs w:val="0"/>
      <w:sz w:val="20"/>
      <w:szCs w:val="20"/>
    </w:rPr>
  </w:style>
  <w:style w:type="paragraph" w:styleId="af2">
    <w:name w:val="caption"/>
    <w:basedOn w:val="a"/>
    <w:next w:val="a"/>
    <w:rsid w:val="005625B2"/>
    <w:rPr>
      <w:rFonts w:eastAsia="Times New Roman"/>
      <w:b/>
      <w:sz w:val="20"/>
      <w:szCs w:val="20"/>
      <w:lang w:eastAsia="ru-RU"/>
    </w:rPr>
  </w:style>
  <w:style w:type="table" w:styleId="af3">
    <w:name w:val="Table Grid"/>
    <w:basedOn w:val="a1"/>
    <w:uiPriority w:val="59"/>
    <w:rsid w:val="00D006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link w:val="af5"/>
    <w:uiPriority w:val="99"/>
    <w:semiHidden/>
    <w:unhideWhenUsed/>
    <w:rsid w:val="00224C41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224C41"/>
    <w:rPr>
      <w:rFonts w:ascii="Tahoma" w:hAnsi="Tahoma" w:cs="Tahoma"/>
      <w:iCs/>
      <w:snapToGrid w:val="0"/>
      <w:color w:val="000000"/>
      <w:sz w:val="16"/>
      <w:szCs w:val="16"/>
    </w:rPr>
  </w:style>
  <w:style w:type="character" w:styleId="af6">
    <w:name w:val="Hyperlink"/>
    <w:basedOn w:val="a0"/>
    <w:uiPriority w:val="99"/>
    <w:unhideWhenUsed/>
    <w:rsid w:val="001149FA"/>
    <w:rPr>
      <w:color w:val="0000FF" w:themeColor="hyperlink"/>
      <w:u w:val="single"/>
    </w:rPr>
  </w:style>
  <w:style w:type="paragraph" w:styleId="41">
    <w:name w:val="toc 4"/>
    <w:basedOn w:val="a"/>
    <w:next w:val="a"/>
    <w:autoRedefine/>
    <w:uiPriority w:val="39"/>
    <w:unhideWhenUsed/>
    <w:rsid w:val="001149FA"/>
    <w:pPr>
      <w:tabs>
        <w:tab w:val="clear" w:pos="0"/>
      </w:tabs>
      <w:ind w:left="480"/>
      <w:jc w:val="left"/>
    </w:pPr>
    <w:rPr>
      <w:rFonts w:asciiTheme="minorHAnsi" w:hAnsiTheme="minorHAnsi"/>
      <w:iCs w:val="0"/>
      <w:sz w:val="20"/>
      <w:szCs w:val="20"/>
    </w:rPr>
  </w:style>
  <w:style w:type="paragraph" w:styleId="51">
    <w:name w:val="toc 5"/>
    <w:basedOn w:val="a"/>
    <w:next w:val="a"/>
    <w:autoRedefine/>
    <w:uiPriority w:val="39"/>
    <w:unhideWhenUsed/>
    <w:rsid w:val="001149FA"/>
    <w:pPr>
      <w:tabs>
        <w:tab w:val="clear" w:pos="0"/>
      </w:tabs>
      <w:ind w:left="720"/>
      <w:jc w:val="left"/>
    </w:pPr>
    <w:rPr>
      <w:rFonts w:asciiTheme="minorHAnsi" w:hAnsiTheme="minorHAnsi"/>
      <w:iCs w:val="0"/>
      <w:sz w:val="20"/>
      <w:szCs w:val="20"/>
    </w:rPr>
  </w:style>
  <w:style w:type="paragraph" w:styleId="61">
    <w:name w:val="toc 6"/>
    <w:basedOn w:val="a"/>
    <w:next w:val="a"/>
    <w:autoRedefine/>
    <w:uiPriority w:val="39"/>
    <w:unhideWhenUsed/>
    <w:rsid w:val="001149FA"/>
    <w:pPr>
      <w:tabs>
        <w:tab w:val="clear" w:pos="0"/>
      </w:tabs>
      <w:ind w:left="960"/>
      <w:jc w:val="left"/>
    </w:pPr>
    <w:rPr>
      <w:rFonts w:asciiTheme="minorHAnsi" w:hAnsiTheme="minorHAnsi"/>
      <w:iCs w:val="0"/>
      <w:sz w:val="20"/>
      <w:szCs w:val="20"/>
    </w:rPr>
  </w:style>
  <w:style w:type="paragraph" w:styleId="71">
    <w:name w:val="toc 7"/>
    <w:basedOn w:val="a"/>
    <w:next w:val="a"/>
    <w:autoRedefine/>
    <w:uiPriority w:val="39"/>
    <w:unhideWhenUsed/>
    <w:rsid w:val="001149FA"/>
    <w:pPr>
      <w:tabs>
        <w:tab w:val="clear" w:pos="0"/>
      </w:tabs>
      <w:ind w:left="1200"/>
      <w:jc w:val="left"/>
    </w:pPr>
    <w:rPr>
      <w:rFonts w:asciiTheme="minorHAnsi" w:hAnsiTheme="minorHAnsi"/>
      <w:iCs w:val="0"/>
      <w:sz w:val="20"/>
      <w:szCs w:val="20"/>
    </w:rPr>
  </w:style>
  <w:style w:type="paragraph" w:styleId="81">
    <w:name w:val="toc 8"/>
    <w:basedOn w:val="a"/>
    <w:next w:val="a"/>
    <w:autoRedefine/>
    <w:uiPriority w:val="39"/>
    <w:unhideWhenUsed/>
    <w:rsid w:val="001149FA"/>
    <w:pPr>
      <w:tabs>
        <w:tab w:val="clear" w:pos="0"/>
      </w:tabs>
      <w:ind w:left="1440"/>
      <w:jc w:val="left"/>
    </w:pPr>
    <w:rPr>
      <w:rFonts w:asciiTheme="minorHAnsi" w:hAnsiTheme="minorHAnsi"/>
      <w:iCs w:val="0"/>
      <w:sz w:val="20"/>
      <w:szCs w:val="20"/>
    </w:rPr>
  </w:style>
  <w:style w:type="paragraph" w:styleId="91">
    <w:name w:val="toc 9"/>
    <w:basedOn w:val="a"/>
    <w:next w:val="a"/>
    <w:autoRedefine/>
    <w:uiPriority w:val="39"/>
    <w:unhideWhenUsed/>
    <w:rsid w:val="001149FA"/>
    <w:pPr>
      <w:tabs>
        <w:tab w:val="clear" w:pos="0"/>
      </w:tabs>
      <w:ind w:left="1680"/>
      <w:jc w:val="left"/>
    </w:pPr>
    <w:rPr>
      <w:rFonts w:asciiTheme="minorHAnsi" w:hAnsiTheme="minorHAnsi"/>
      <w:iCs w:val="0"/>
      <w:sz w:val="20"/>
      <w:szCs w:val="20"/>
    </w:rPr>
  </w:style>
  <w:style w:type="paragraph" w:styleId="af7">
    <w:name w:val="header"/>
    <w:basedOn w:val="a"/>
    <w:link w:val="af8"/>
    <w:uiPriority w:val="99"/>
    <w:unhideWhenUsed/>
    <w:rsid w:val="001149FA"/>
    <w:pPr>
      <w:tabs>
        <w:tab w:val="clear" w:pos="0"/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sid w:val="001149FA"/>
    <w:rPr>
      <w:rFonts w:ascii="Times New Roman" w:hAnsi="Times New Roman"/>
      <w:iCs/>
      <w:snapToGrid w:val="0"/>
      <w:color w:val="000000"/>
      <w:sz w:val="24"/>
      <w:szCs w:val="24"/>
    </w:rPr>
  </w:style>
  <w:style w:type="paragraph" w:styleId="af9">
    <w:name w:val="footer"/>
    <w:basedOn w:val="a"/>
    <w:link w:val="afa"/>
    <w:uiPriority w:val="99"/>
    <w:unhideWhenUsed/>
    <w:rsid w:val="001149FA"/>
    <w:pPr>
      <w:tabs>
        <w:tab w:val="clear" w:pos="0"/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sid w:val="001149FA"/>
    <w:rPr>
      <w:rFonts w:ascii="Times New Roman" w:hAnsi="Times New Roman"/>
      <w:iCs/>
      <w:snapToGrid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/>
    <w:lsdException w:name="heading 5" w:uiPriority="0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aliases w:val="Текст докум"/>
    <w:qFormat/>
    <w:rsid w:val="006A48DF"/>
    <w:pPr>
      <w:numPr>
        <w:numId w:val="30"/>
      </w:numPr>
      <w:suppressAutoHyphens/>
      <w:jc w:val="both"/>
    </w:pPr>
    <w:rPr>
      <w:rFonts w:ascii="Times New Roman" w:hAnsi="Times New Roman"/>
      <w:iCs/>
      <w:snapToGrid w:val="0"/>
      <w:color w:val="000000"/>
      <w:sz w:val="24"/>
      <w:szCs w:val="24"/>
    </w:rPr>
  </w:style>
  <w:style w:type="paragraph" w:styleId="1">
    <w:name w:val="heading 1"/>
    <w:aliases w:val="1 Заголовок,DCCЗаголовок 1"/>
    <w:basedOn w:val="a"/>
    <w:next w:val="a"/>
    <w:link w:val="10"/>
    <w:qFormat/>
    <w:rsid w:val="006A48DF"/>
    <w:pPr>
      <w:keepNext/>
      <w:numPr>
        <w:numId w:val="33"/>
      </w:numPr>
      <w:spacing w:before="240" w:after="60"/>
      <w:outlineLvl w:val="0"/>
    </w:pPr>
    <w:rPr>
      <w:rFonts w:cs="Arial"/>
      <w:b/>
      <w:bCs/>
      <w:kern w:val="32"/>
      <w:sz w:val="28"/>
      <w:szCs w:val="28"/>
    </w:rPr>
  </w:style>
  <w:style w:type="paragraph" w:styleId="20">
    <w:name w:val="heading 2"/>
    <w:aliases w:val="2 Заголовок"/>
    <w:basedOn w:val="1"/>
    <w:next w:val="a"/>
    <w:link w:val="21"/>
    <w:uiPriority w:val="9"/>
    <w:unhideWhenUsed/>
    <w:qFormat/>
    <w:rsid w:val="006A48DF"/>
    <w:pPr>
      <w:numPr>
        <w:ilvl w:val="1"/>
      </w:numPr>
      <w:spacing w:before="120"/>
      <w:outlineLvl w:val="1"/>
    </w:pPr>
    <w:rPr>
      <w:iCs w:val="0"/>
      <w:snapToGrid/>
      <w:color w:val="auto"/>
      <w:lang w:val="x-none"/>
    </w:rPr>
  </w:style>
  <w:style w:type="paragraph" w:styleId="3">
    <w:name w:val="heading 3"/>
    <w:aliases w:val="3 Заголовок"/>
    <w:basedOn w:val="a"/>
    <w:next w:val="a"/>
    <w:link w:val="30"/>
    <w:uiPriority w:val="9"/>
    <w:unhideWhenUsed/>
    <w:qFormat/>
    <w:rsid w:val="006A48DF"/>
    <w:pPr>
      <w:numPr>
        <w:ilvl w:val="2"/>
        <w:numId w:val="2"/>
      </w:numPr>
      <w:outlineLvl w:val="2"/>
    </w:pPr>
    <w:rPr>
      <w:rFonts w:cs="Arial"/>
      <w:sz w:val="28"/>
      <w:szCs w:val="28"/>
      <w:lang w:val="en-US"/>
    </w:rPr>
  </w:style>
  <w:style w:type="paragraph" w:styleId="4">
    <w:name w:val="heading 4"/>
    <w:basedOn w:val="a"/>
    <w:next w:val="a"/>
    <w:link w:val="40"/>
    <w:rsid w:val="005625B2"/>
    <w:pPr>
      <w:keepNext/>
      <w:outlineLvl w:val="3"/>
    </w:pPr>
    <w:rPr>
      <w:rFonts w:ascii="Arial" w:eastAsia="Times New Roman" w:hAnsi="Arial"/>
      <w:b/>
      <w:snapToGrid/>
      <w:sz w:val="20"/>
      <w:szCs w:val="20"/>
      <w:lang w:val="en-US"/>
    </w:rPr>
  </w:style>
  <w:style w:type="paragraph" w:styleId="5">
    <w:name w:val="heading 5"/>
    <w:basedOn w:val="a"/>
    <w:next w:val="a"/>
    <w:link w:val="50"/>
    <w:rsid w:val="005625B2"/>
    <w:pPr>
      <w:keepNext/>
      <w:jc w:val="center"/>
      <w:outlineLvl w:val="4"/>
    </w:pPr>
    <w:rPr>
      <w:rFonts w:ascii="Arial" w:eastAsia="Times New Roman" w:hAnsi="Arial"/>
      <w:b/>
      <w:snapToGrid/>
      <w:szCs w:val="20"/>
      <w:lang w:val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6A48DF"/>
    <w:pPr>
      <w:numPr>
        <w:numId w:val="0"/>
      </w:numPr>
      <w:spacing w:before="240" w:after="60"/>
      <w:ind w:left="142" w:firstLine="425"/>
      <w:outlineLvl w:val="5"/>
    </w:pPr>
    <w:rPr>
      <w:rFonts w:ascii="Calibri" w:eastAsia="Times New Roman" w:hAnsi="Calibri"/>
      <w:b/>
      <w:bCs/>
      <w:iCs w:val="0"/>
      <w:snapToGrid/>
      <w:color w:val="auto"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6A48DF"/>
    <w:pPr>
      <w:numPr>
        <w:numId w:val="0"/>
      </w:numPr>
      <w:spacing w:before="240" w:after="60"/>
      <w:ind w:left="142" w:firstLine="425"/>
      <w:outlineLvl w:val="6"/>
    </w:pPr>
    <w:rPr>
      <w:rFonts w:ascii="Calibri" w:eastAsia="Times New Roman" w:hAnsi="Calibri" w:cs="Arial"/>
      <w:iCs w:val="0"/>
      <w:snapToGrid/>
      <w:color w:val="auto"/>
    </w:rPr>
  </w:style>
  <w:style w:type="paragraph" w:styleId="8">
    <w:name w:val="heading 8"/>
    <w:basedOn w:val="a"/>
    <w:next w:val="a"/>
    <w:link w:val="80"/>
    <w:uiPriority w:val="9"/>
    <w:unhideWhenUsed/>
    <w:qFormat/>
    <w:rsid w:val="006A48DF"/>
    <w:pPr>
      <w:numPr>
        <w:numId w:val="0"/>
      </w:numPr>
      <w:spacing w:before="240" w:after="60"/>
      <w:ind w:left="142" w:firstLine="425"/>
      <w:outlineLvl w:val="7"/>
    </w:pPr>
    <w:rPr>
      <w:rFonts w:ascii="Calibri" w:eastAsia="Times New Roman" w:hAnsi="Calibri" w:cs="Arial"/>
      <w:i/>
      <w:snapToGrid/>
      <w:color w:val="auto"/>
    </w:rPr>
  </w:style>
  <w:style w:type="paragraph" w:styleId="9">
    <w:name w:val="heading 9"/>
    <w:basedOn w:val="a"/>
    <w:next w:val="a"/>
    <w:link w:val="90"/>
    <w:uiPriority w:val="9"/>
    <w:unhideWhenUsed/>
    <w:qFormat/>
    <w:rsid w:val="006A48DF"/>
    <w:pPr>
      <w:numPr>
        <w:numId w:val="0"/>
      </w:numPr>
      <w:spacing w:before="240" w:after="60"/>
      <w:ind w:left="142" w:firstLine="425"/>
      <w:outlineLvl w:val="8"/>
    </w:pPr>
    <w:rPr>
      <w:rFonts w:ascii="Cambria" w:eastAsia="Times New Roman" w:hAnsi="Cambria" w:cs="Arial"/>
      <w:iCs w:val="0"/>
      <w:snapToGrid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ле в табл"/>
    <w:basedOn w:val="a4"/>
    <w:link w:val="a5"/>
    <w:qFormat/>
    <w:rsid w:val="006A48DF"/>
    <w:pPr>
      <w:ind w:left="34"/>
    </w:pPr>
    <w:rPr>
      <w:rFonts w:eastAsiaTheme="majorEastAsia"/>
      <w:b w:val="0"/>
      <w:sz w:val="24"/>
      <w:szCs w:val="24"/>
    </w:rPr>
  </w:style>
  <w:style w:type="character" w:customStyle="1" w:styleId="a5">
    <w:name w:val="Поле в табл Знак"/>
    <w:link w:val="a3"/>
    <w:rsid w:val="006A48DF"/>
    <w:rPr>
      <w:rFonts w:ascii="Times New Roman" w:eastAsiaTheme="majorEastAsia" w:hAnsi="Times New Roman" w:cstheme="majorBidi"/>
      <w:iCs/>
      <w:snapToGrid w:val="0"/>
      <w:color w:val="000000"/>
      <w:sz w:val="24"/>
      <w:szCs w:val="24"/>
    </w:rPr>
  </w:style>
  <w:style w:type="paragraph" w:styleId="a4">
    <w:name w:val="Subtitle"/>
    <w:aliases w:val="Назван Док"/>
    <w:basedOn w:val="a"/>
    <w:next w:val="a"/>
    <w:link w:val="a6"/>
    <w:uiPriority w:val="11"/>
    <w:qFormat/>
    <w:rsid w:val="006A48DF"/>
    <w:pPr>
      <w:numPr>
        <w:numId w:val="0"/>
      </w:numPr>
      <w:ind w:left="567"/>
      <w:jc w:val="center"/>
    </w:pPr>
    <w:rPr>
      <w:rFonts w:cstheme="majorBidi"/>
      <w:b/>
      <w:sz w:val="32"/>
      <w:szCs w:val="32"/>
    </w:rPr>
  </w:style>
  <w:style w:type="character" w:customStyle="1" w:styleId="a6">
    <w:name w:val="Подзаголовок Знак"/>
    <w:aliases w:val="Назван Док Знак"/>
    <w:link w:val="a4"/>
    <w:uiPriority w:val="11"/>
    <w:rsid w:val="006A48DF"/>
    <w:rPr>
      <w:rFonts w:ascii="Times New Roman" w:hAnsi="Times New Roman" w:cstheme="majorBidi"/>
      <w:b/>
      <w:iCs/>
      <w:snapToGrid w:val="0"/>
      <w:color w:val="000000"/>
      <w:sz w:val="32"/>
      <w:szCs w:val="32"/>
    </w:rPr>
  </w:style>
  <w:style w:type="paragraph" w:customStyle="1" w:styleId="a7">
    <w:name w:val="Текст табл"/>
    <w:basedOn w:val="a"/>
    <w:link w:val="a8"/>
    <w:qFormat/>
    <w:rsid w:val="006A48DF"/>
    <w:pPr>
      <w:numPr>
        <w:numId w:val="0"/>
      </w:numPr>
      <w:ind w:left="34"/>
      <w:jc w:val="left"/>
    </w:pPr>
    <w:rPr>
      <w:sz w:val="20"/>
      <w:szCs w:val="20"/>
    </w:rPr>
  </w:style>
  <w:style w:type="character" w:customStyle="1" w:styleId="a8">
    <w:name w:val="Текст табл Знак"/>
    <w:link w:val="a7"/>
    <w:rsid w:val="006A48DF"/>
    <w:rPr>
      <w:rFonts w:ascii="Times New Roman" w:hAnsi="Times New Roman"/>
      <w:iCs/>
      <w:snapToGrid w:val="0"/>
      <w:color w:val="000000"/>
    </w:rPr>
  </w:style>
  <w:style w:type="character" w:customStyle="1" w:styleId="10">
    <w:name w:val="Заголовок 1 Знак"/>
    <w:aliases w:val="1 Заголовок Знак,DCCЗаголовок 1 Знак"/>
    <w:link w:val="1"/>
    <w:rsid w:val="006A48DF"/>
    <w:rPr>
      <w:rFonts w:ascii="Times New Roman" w:hAnsi="Times New Roman" w:cs="Arial"/>
      <w:b/>
      <w:bCs/>
      <w:iCs/>
      <w:snapToGrid w:val="0"/>
      <w:color w:val="000000"/>
      <w:kern w:val="32"/>
      <w:sz w:val="28"/>
      <w:szCs w:val="28"/>
    </w:rPr>
  </w:style>
  <w:style w:type="character" w:customStyle="1" w:styleId="21">
    <w:name w:val="Заголовок 2 Знак"/>
    <w:aliases w:val="2 Заголовок Знак"/>
    <w:link w:val="20"/>
    <w:uiPriority w:val="9"/>
    <w:rsid w:val="006A48DF"/>
    <w:rPr>
      <w:rFonts w:ascii="Times New Roman" w:hAnsi="Times New Roman" w:cs="Arial"/>
      <w:b/>
      <w:bCs/>
      <w:kern w:val="32"/>
      <w:sz w:val="28"/>
      <w:szCs w:val="28"/>
      <w:lang w:val="x-none"/>
    </w:rPr>
  </w:style>
  <w:style w:type="character" w:customStyle="1" w:styleId="30">
    <w:name w:val="Заголовок 3 Знак"/>
    <w:aliases w:val="3 Заголовок Знак"/>
    <w:link w:val="3"/>
    <w:uiPriority w:val="9"/>
    <w:rsid w:val="006A48DF"/>
    <w:rPr>
      <w:rFonts w:ascii="Times New Roman" w:hAnsi="Times New Roman" w:cs="Arial"/>
      <w:iCs/>
      <w:snapToGrid w:val="0"/>
      <w:color w:val="000000"/>
      <w:sz w:val="28"/>
      <w:szCs w:val="28"/>
      <w:lang w:val="en-US"/>
    </w:rPr>
  </w:style>
  <w:style w:type="character" w:customStyle="1" w:styleId="60">
    <w:name w:val="Заголовок 6 Знак"/>
    <w:link w:val="6"/>
    <w:uiPriority w:val="9"/>
    <w:rsid w:val="006A48DF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6A48DF"/>
    <w:rPr>
      <w:rFonts w:eastAsia="Times New Roman" w:cs="Arial"/>
      <w:sz w:val="24"/>
      <w:szCs w:val="24"/>
    </w:rPr>
  </w:style>
  <w:style w:type="character" w:customStyle="1" w:styleId="80">
    <w:name w:val="Заголовок 8 Знак"/>
    <w:link w:val="8"/>
    <w:uiPriority w:val="9"/>
    <w:rsid w:val="006A48DF"/>
    <w:rPr>
      <w:rFonts w:eastAsia="Times New Roman" w:cs="Arial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rsid w:val="006A48DF"/>
    <w:rPr>
      <w:rFonts w:ascii="Cambria" w:eastAsia="Times New Roman" w:hAnsi="Cambria" w:cs="Arial"/>
      <w:sz w:val="22"/>
      <w:szCs w:val="22"/>
    </w:rPr>
  </w:style>
  <w:style w:type="paragraph" w:styleId="a9">
    <w:name w:val="Title"/>
    <w:basedOn w:val="a"/>
    <w:next w:val="a"/>
    <w:link w:val="aa"/>
    <w:uiPriority w:val="10"/>
    <w:qFormat/>
    <w:rsid w:val="006A48DF"/>
    <w:pPr>
      <w:numPr>
        <w:numId w:val="0"/>
      </w:numPr>
    </w:pPr>
    <w:rPr>
      <w:rFonts w:cstheme="majorBidi"/>
      <w:b/>
      <w:sz w:val="20"/>
      <w:szCs w:val="20"/>
    </w:rPr>
  </w:style>
  <w:style w:type="character" w:customStyle="1" w:styleId="aa">
    <w:name w:val="Название Знак"/>
    <w:link w:val="a9"/>
    <w:uiPriority w:val="10"/>
    <w:rsid w:val="006A48DF"/>
    <w:rPr>
      <w:rFonts w:ascii="Times New Roman" w:hAnsi="Times New Roman" w:cstheme="majorBidi"/>
      <w:b/>
      <w:iCs/>
      <w:snapToGrid w:val="0"/>
      <w:color w:val="000000"/>
    </w:rPr>
  </w:style>
  <w:style w:type="character" w:styleId="ab">
    <w:name w:val="Strong"/>
    <w:uiPriority w:val="22"/>
    <w:qFormat/>
    <w:rsid w:val="006A48DF"/>
    <w:rPr>
      <w:b/>
      <w:bCs/>
    </w:rPr>
  </w:style>
  <w:style w:type="paragraph" w:styleId="ac">
    <w:name w:val="List Paragraph"/>
    <w:basedOn w:val="a"/>
    <w:uiPriority w:val="34"/>
    <w:qFormat/>
    <w:rsid w:val="006A48DF"/>
    <w:pPr>
      <w:numPr>
        <w:numId w:val="0"/>
      </w:numPr>
      <w:contextualSpacing/>
      <w:jc w:val="left"/>
    </w:pPr>
    <w:rPr>
      <w:lang w:eastAsia="ru-RU"/>
    </w:rPr>
  </w:style>
  <w:style w:type="paragraph" w:styleId="22">
    <w:name w:val="Quote"/>
    <w:basedOn w:val="a"/>
    <w:next w:val="a"/>
    <w:link w:val="23"/>
    <w:uiPriority w:val="29"/>
    <w:qFormat/>
    <w:rsid w:val="006A48DF"/>
    <w:pPr>
      <w:numPr>
        <w:numId w:val="0"/>
      </w:numPr>
      <w:ind w:left="142" w:firstLine="425"/>
    </w:pPr>
    <w:rPr>
      <w:i/>
      <w:iCs w:val="0"/>
    </w:rPr>
  </w:style>
  <w:style w:type="character" w:customStyle="1" w:styleId="23">
    <w:name w:val="Цитата 2 Знак"/>
    <w:link w:val="22"/>
    <w:uiPriority w:val="29"/>
    <w:rsid w:val="006A48DF"/>
    <w:rPr>
      <w:rFonts w:ascii="Times New Roman" w:hAnsi="Times New Roman"/>
      <w:i/>
      <w:snapToGrid w:val="0"/>
      <w:color w:val="000000"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6A48DF"/>
    <w:pPr>
      <w:numPr>
        <w:numId w:val="0"/>
      </w:numPr>
      <w:pBdr>
        <w:bottom w:val="single" w:sz="4" w:space="4" w:color="4F81BD"/>
      </w:pBdr>
      <w:spacing w:before="200" w:after="280"/>
      <w:ind w:left="936" w:right="936" w:firstLine="425"/>
    </w:pPr>
    <w:rPr>
      <w:b/>
      <w:bCs/>
      <w:i/>
      <w:iCs w:val="0"/>
      <w:color w:val="4F81BD"/>
    </w:rPr>
  </w:style>
  <w:style w:type="character" w:customStyle="1" w:styleId="ae">
    <w:name w:val="Выделенная цитата Знак"/>
    <w:link w:val="ad"/>
    <w:uiPriority w:val="30"/>
    <w:rsid w:val="006A48DF"/>
    <w:rPr>
      <w:rFonts w:ascii="Times New Roman" w:hAnsi="Times New Roman"/>
      <w:b/>
      <w:bCs/>
      <w:i/>
      <w:snapToGrid w:val="0"/>
      <w:color w:val="4F81BD"/>
      <w:sz w:val="24"/>
      <w:szCs w:val="24"/>
    </w:rPr>
  </w:style>
  <w:style w:type="character" w:styleId="af">
    <w:name w:val="Subtle Emphasis"/>
    <w:uiPriority w:val="19"/>
    <w:qFormat/>
    <w:rsid w:val="006A48DF"/>
    <w:rPr>
      <w:i/>
      <w:iCs/>
      <w:color w:val="808080"/>
    </w:rPr>
  </w:style>
  <w:style w:type="character" w:styleId="af0">
    <w:name w:val="Intense Emphasis"/>
    <w:uiPriority w:val="21"/>
    <w:qFormat/>
    <w:rsid w:val="006A48DF"/>
    <w:rPr>
      <w:b/>
      <w:bCs/>
      <w:i/>
      <w:iCs/>
      <w:color w:val="4F81BD"/>
    </w:rPr>
  </w:style>
  <w:style w:type="paragraph" w:styleId="af1">
    <w:name w:val="TOC Heading"/>
    <w:basedOn w:val="1"/>
    <w:next w:val="a"/>
    <w:uiPriority w:val="39"/>
    <w:unhideWhenUsed/>
    <w:qFormat/>
    <w:rsid w:val="006A48DF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eastAsia="Times New Roman" w:hAnsi="Cambria" w:cs="Times New Roman"/>
      <w:color w:val="365F91"/>
      <w:kern w:val="0"/>
      <w:lang w:eastAsia="ru-RU"/>
    </w:rPr>
  </w:style>
  <w:style w:type="character" w:customStyle="1" w:styleId="40">
    <w:name w:val="Заголовок 4 Знак"/>
    <w:link w:val="4"/>
    <w:rsid w:val="005625B2"/>
    <w:rPr>
      <w:rFonts w:ascii="Arial" w:eastAsia="Times New Roman" w:hAnsi="Arial"/>
      <w:b/>
      <w:snapToGrid w:val="0"/>
      <w:lang w:val="en-US"/>
    </w:rPr>
  </w:style>
  <w:style w:type="character" w:customStyle="1" w:styleId="50">
    <w:name w:val="Заголовок 5 Знак"/>
    <w:link w:val="5"/>
    <w:rsid w:val="005625B2"/>
    <w:rPr>
      <w:rFonts w:ascii="Arial" w:eastAsia="Times New Roman" w:hAnsi="Arial"/>
      <w:b/>
      <w:snapToGrid w:val="0"/>
      <w:sz w:val="22"/>
      <w:lang w:val="en-US"/>
    </w:rPr>
  </w:style>
  <w:style w:type="paragraph" w:styleId="11">
    <w:name w:val="toc 1"/>
    <w:basedOn w:val="a"/>
    <w:next w:val="a"/>
    <w:autoRedefine/>
    <w:uiPriority w:val="39"/>
    <w:qFormat/>
    <w:rsid w:val="001149FA"/>
    <w:pPr>
      <w:tabs>
        <w:tab w:val="clear" w:pos="0"/>
        <w:tab w:val="right" w:leader="dot" w:pos="10456"/>
      </w:tabs>
      <w:spacing w:before="360"/>
      <w:ind w:left="567" w:hanging="425"/>
      <w:jc w:val="left"/>
    </w:pPr>
    <w:rPr>
      <w:rFonts w:asciiTheme="majorHAnsi" w:hAnsiTheme="majorHAnsi"/>
      <w:b/>
      <w:bCs/>
      <w:iCs w:val="0"/>
      <w:caps/>
    </w:rPr>
  </w:style>
  <w:style w:type="paragraph" w:styleId="2">
    <w:name w:val="toc 2"/>
    <w:basedOn w:val="a"/>
    <w:next w:val="a"/>
    <w:autoRedefine/>
    <w:uiPriority w:val="39"/>
    <w:qFormat/>
    <w:rsid w:val="001149FA"/>
    <w:pPr>
      <w:numPr>
        <w:ilvl w:val="2"/>
      </w:numPr>
      <w:tabs>
        <w:tab w:val="right" w:leader="dot" w:pos="10456"/>
      </w:tabs>
      <w:spacing w:before="240"/>
      <w:jc w:val="left"/>
    </w:pPr>
    <w:rPr>
      <w:rFonts w:asciiTheme="minorHAnsi" w:hAnsiTheme="minorHAnsi"/>
      <w:b/>
      <w:bCs/>
      <w:iCs w:val="0"/>
      <w:sz w:val="20"/>
      <w:szCs w:val="20"/>
    </w:rPr>
  </w:style>
  <w:style w:type="paragraph" w:styleId="31">
    <w:name w:val="toc 3"/>
    <w:basedOn w:val="a"/>
    <w:next w:val="a"/>
    <w:autoRedefine/>
    <w:uiPriority w:val="39"/>
    <w:unhideWhenUsed/>
    <w:qFormat/>
    <w:rsid w:val="006A48DF"/>
    <w:pPr>
      <w:tabs>
        <w:tab w:val="clear" w:pos="0"/>
      </w:tabs>
      <w:ind w:left="240"/>
      <w:jc w:val="left"/>
    </w:pPr>
    <w:rPr>
      <w:rFonts w:asciiTheme="minorHAnsi" w:hAnsiTheme="minorHAnsi"/>
      <w:iCs w:val="0"/>
      <w:sz w:val="20"/>
      <w:szCs w:val="20"/>
    </w:rPr>
  </w:style>
  <w:style w:type="paragraph" w:styleId="af2">
    <w:name w:val="caption"/>
    <w:basedOn w:val="a"/>
    <w:next w:val="a"/>
    <w:rsid w:val="005625B2"/>
    <w:rPr>
      <w:rFonts w:eastAsia="Times New Roman"/>
      <w:b/>
      <w:sz w:val="20"/>
      <w:szCs w:val="20"/>
      <w:lang w:eastAsia="ru-RU"/>
    </w:rPr>
  </w:style>
  <w:style w:type="table" w:styleId="af3">
    <w:name w:val="Table Grid"/>
    <w:basedOn w:val="a1"/>
    <w:uiPriority w:val="59"/>
    <w:rsid w:val="00D006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link w:val="af5"/>
    <w:uiPriority w:val="99"/>
    <w:semiHidden/>
    <w:unhideWhenUsed/>
    <w:rsid w:val="00224C41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224C41"/>
    <w:rPr>
      <w:rFonts w:ascii="Tahoma" w:hAnsi="Tahoma" w:cs="Tahoma"/>
      <w:iCs/>
      <w:snapToGrid w:val="0"/>
      <w:color w:val="000000"/>
      <w:sz w:val="16"/>
      <w:szCs w:val="16"/>
    </w:rPr>
  </w:style>
  <w:style w:type="character" w:styleId="af6">
    <w:name w:val="Hyperlink"/>
    <w:basedOn w:val="a0"/>
    <w:uiPriority w:val="99"/>
    <w:unhideWhenUsed/>
    <w:rsid w:val="001149FA"/>
    <w:rPr>
      <w:color w:val="0000FF" w:themeColor="hyperlink"/>
      <w:u w:val="single"/>
    </w:rPr>
  </w:style>
  <w:style w:type="paragraph" w:styleId="41">
    <w:name w:val="toc 4"/>
    <w:basedOn w:val="a"/>
    <w:next w:val="a"/>
    <w:autoRedefine/>
    <w:uiPriority w:val="39"/>
    <w:unhideWhenUsed/>
    <w:rsid w:val="001149FA"/>
    <w:pPr>
      <w:tabs>
        <w:tab w:val="clear" w:pos="0"/>
      </w:tabs>
      <w:ind w:left="480"/>
      <w:jc w:val="left"/>
    </w:pPr>
    <w:rPr>
      <w:rFonts w:asciiTheme="minorHAnsi" w:hAnsiTheme="minorHAnsi"/>
      <w:iCs w:val="0"/>
      <w:sz w:val="20"/>
      <w:szCs w:val="20"/>
    </w:rPr>
  </w:style>
  <w:style w:type="paragraph" w:styleId="51">
    <w:name w:val="toc 5"/>
    <w:basedOn w:val="a"/>
    <w:next w:val="a"/>
    <w:autoRedefine/>
    <w:uiPriority w:val="39"/>
    <w:unhideWhenUsed/>
    <w:rsid w:val="001149FA"/>
    <w:pPr>
      <w:tabs>
        <w:tab w:val="clear" w:pos="0"/>
      </w:tabs>
      <w:ind w:left="720"/>
      <w:jc w:val="left"/>
    </w:pPr>
    <w:rPr>
      <w:rFonts w:asciiTheme="minorHAnsi" w:hAnsiTheme="minorHAnsi"/>
      <w:iCs w:val="0"/>
      <w:sz w:val="20"/>
      <w:szCs w:val="20"/>
    </w:rPr>
  </w:style>
  <w:style w:type="paragraph" w:styleId="61">
    <w:name w:val="toc 6"/>
    <w:basedOn w:val="a"/>
    <w:next w:val="a"/>
    <w:autoRedefine/>
    <w:uiPriority w:val="39"/>
    <w:unhideWhenUsed/>
    <w:rsid w:val="001149FA"/>
    <w:pPr>
      <w:tabs>
        <w:tab w:val="clear" w:pos="0"/>
      </w:tabs>
      <w:ind w:left="960"/>
      <w:jc w:val="left"/>
    </w:pPr>
    <w:rPr>
      <w:rFonts w:asciiTheme="minorHAnsi" w:hAnsiTheme="minorHAnsi"/>
      <w:iCs w:val="0"/>
      <w:sz w:val="20"/>
      <w:szCs w:val="20"/>
    </w:rPr>
  </w:style>
  <w:style w:type="paragraph" w:styleId="71">
    <w:name w:val="toc 7"/>
    <w:basedOn w:val="a"/>
    <w:next w:val="a"/>
    <w:autoRedefine/>
    <w:uiPriority w:val="39"/>
    <w:unhideWhenUsed/>
    <w:rsid w:val="001149FA"/>
    <w:pPr>
      <w:tabs>
        <w:tab w:val="clear" w:pos="0"/>
      </w:tabs>
      <w:ind w:left="1200"/>
      <w:jc w:val="left"/>
    </w:pPr>
    <w:rPr>
      <w:rFonts w:asciiTheme="minorHAnsi" w:hAnsiTheme="minorHAnsi"/>
      <w:iCs w:val="0"/>
      <w:sz w:val="20"/>
      <w:szCs w:val="20"/>
    </w:rPr>
  </w:style>
  <w:style w:type="paragraph" w:styleId="81">
    <w:name w:val="toc 8"/>
    <w:basedOn w:val="a"/>
    <w:next w:val="a"/>
    <w:autoRedefine/>
    <w:uiPriority w:val="39"/>
    <w:unhideWhenUsed/>
    <w:rsid w:val="001149FA"/>
    <w:pPr>
      <w:tabs>
        <w:tab w:val="clear" w:pos="0"/>
      </w:tabs>
      <w:ind w:left="1440"/>
      <w:jc w:val="left"/>
    </w:pPr>
    <w:rPr>
      <w:rFonts w:asciiTheme="minorHAnsi" w:hAnsiTheme="minorHAnsi"/>
      <w:iCs w:val="0"/>
      <w:sz w:val="20"/>
      <w:szCs w:val="20"/>
    </w:rPr>
  </w:style>
  <w:style w:type="paragraph" w:styleId="91">
    <w:name w:val="toc 9"/>
    <w:basedOn w:val="a"/>
    <w:next w:val="a"/>
    <w:autoRedefine/>
    <w:uiPriority w:val="39"/>
    <w:unhideWhenUsed/>
    <w:rsid w:val="001149FA"/>
    <w:pPr>
      <w:tabs>
        <w:tab w:val="clear" w:pos="0"/>
      </w:tabs>
      <w:ind w:left="1680"/>
      <w:jc w:val="left"/>
    </w:pPr>
    <w:rPr>
      <w:rFonts w:asciiTheme="minorHAnsi" w:hAnsiTheme="minorHAnsi"/>
      <w:iCs w:val="0"/>
      <w:sz w:val="20"/>
      <w:szCs w:val="20"/>
    </w:rPr>
  </w:style>
  <w:style w:type="paragraph" w:styleId="af7">
    <w:name w:val="header"/>
    <w:basedOn w:val="a"/>
    <w:link w:val="af8"/>
    <w:uiPriority w:val="99"/>
    <w:unhideWhenUsed/>
    <w:rsid w:val="001149FA"/>
    <w:pPr>
      <w:tabs>
        <w:tab w:val="clear" w:pos="0"/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sid w:val="001149FA"/>
    <w:rPr>
      <w:rFonts w:ascii="Times New Roman" w:hAnsi="Times New Roman"/>
      <w:iCs/>
      <w:snapToGrid w:val="0"/>
      <w:color w:val="000000"/>
      <w:sz w:val="24"/>
      <w:szCs w:val="24"/>
    </w:rPr>
  </w:style>
  <w:style w:type="paragraph" w:styleId="af9">
    <w:name w:val="footer"/>
    <w:basedOn w:val="a"/>
    <w:link w:val="afa"/>
    <w:uiPriority w:val="99"/>
    <w:unhideWhenUsed/>
    <w:rsid w:val="001149FA"/>
    <w:pPr>
      <w:tabs>
        <w:tab w:val="clear" w:pos="0"/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sid w:val="001149FA"/>
    <w:rPr>
      <w:rFonts w:ascii="Times New Roman" w:hAnsi="Times New Roman"/>
      <w:iCs/>
      <w:snapToGrid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752FAE4783B54C87C032B15FF8A851" ma:contentTypeVersion="1" ma:contentTypeDescription="Создание документа." ma:contentTypeScope="" ma:versionID="010a618a64360359b97abe3d261e62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7358073ea71743665a0b7905d68c5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D98FC2-2C79-46D3-AD16-D6E9F5376123}">
  <ds:schemaRefs>
    <ds:schemaRef ds:uri="http://schemas.microsoft.com/office/infopath/2007/PartnerControls"/>
    <ds:schemaRef ds:uri="http://purl.org/dc/terms/"/>
    <ds:schemaRef ds:uri="http://purl.org/dc/elements/1.1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4760735-7059-4F4B-8E7C-6B467E9952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4F4D22-93F2-43C2-9140-7E44D6B00A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71EA242-42D1-4BBD-A6A7-45D440DC8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16</Pages>
  <Words>3193</Words>
  <Characters>18204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564 + 568 ОСА + материалы+бюллетень)</vt:lpstr>
    </vt:vector>
  </TitlesOfParts>
  <Company>Hewlett-Packard Company</Company>
  <LinksUpToDate>false</LinksUpToDate>
  <CharactersWithSpaces>21355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564 + 568 ОСА + материалы+бюллетень)</dc:title>
  <dc:creator>Изм.53.2_Вакалюк_</dc:creator>
  <cp:lastModifiedBy>Draft 2</cp:lastModifiedBy>
  <cp:revision>44</cp:revision>
  <dcterms:created xsi:type="dcterms:W3CDTF">2015-12-21T05:14:00Z</dcterms:created>
  <dcterms:modified xsi:type="dcterms:W3CDTF">2016-03-09T07:49:00Z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0x0101004B752FAE4783B54C87C032B15FF8A851</vt:lpwstr>
  </property>
</Properties>
</file>